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93580" w14:textId="77777777" w:rsidR="00B3005E" w:rsidRDefault="00526EF2" w:rsidP="009C73FE">
      <w:pPr>
        <w:keepNext/>
        <w:keepLines/>
        <w:spacing w:after="0" w:line="259" w:lineRule="auto"/>
        <w:ind w:left="0" w:firstLine="0"/>
        <w:outlineLvl w:val="0"/>
        <w:rPr>
          <w:b/>
          <w:i/>
        </w:rPr>
      </w:pPr>
      <w:bookmarkStart w:id="0" w:name="_GoBack"/>
      <w:bookmarkEnd w:id="0"/>
      <w:r>
        <w:rPr>
          <w:b/>
          <w:i/>
        </w:rPr>
        <w:t xml:space="preserve"> </w:t>
      </w:r>
      <w:r w:rsidR="00702FED">
        <w:rPr>
          <w:b/>
          <w:i/>
        </w:rPr>
        <w:t xml:space="preserve">                                                                     </w:t>
      </w:r>
      <w:r w:rsidR="00DD21CD">
        <w:rPr>
          <w:b/>
          <w:i/>
        </w:rPr>
        <w:t>Projekt umowy</w:t>
      </w:r>
    </w:p>
    <w:p w14:paraId="538654F4" w14:textId="77777777" w:rsidR="00B63F89" w:rsidRDefault="00B63F89" w:rsidP="009C73FE">
      <w:pPr>
        <w:keepNext/>
        <w:keepLines/>
        <w:spacing w:after="0" w:line="259" w:lineRule="auto"/>
        <w:ind w:left="0" w:firstLine="0"/>
        <w:outlineLvl w:val="0"/>
        <w:rPr>
          <w:b/>
          <w:i/>
        </w:rPr>
      </w:pPr>
    </w:p>
    <w:p w14:paraId="6375EC3B" w14:textId="77777777" w:rsidR="00B63F89" w:rsidRDefault="00B63F89" w:rsidP="00B63F89">
      <w:pPr>
        <w:keepNext/>
        <w:keepLines/>
        <w:spacing w:after="0" w:line="259" w:lineRule="auto"/>
        <w:ind w:left="0" w:firstLine="0"/>
        <w:outlineLvl w:val="0"/>
        <w:rPr>
          <w:b/>
          <w:i/>
        </w:rPr>
      </w:pPr>
    </w:p>
    <w:p w14:paraId="3DF47A3C" w14:textId="77777777" w:rsidR="00B63F89" w:rsidRDefault="00B63F89" w:rsidP="00B63F89">
      <w:pPr>
        <w:keepNext/>
        <w:keepLines/>
        <w:spacing w:after="0" w:line="259" w:lineRule="auto"/>
        <w:ind w:left="0" w:firstLine="0"/>
        <w:outlineLvl w:val="0"/>
      </w:pPr>
      <w:r>
        <w:t>zawarta w dniu……………….w Bydgoszczy pomiędzy:</w:t>
      </w:r>
    </w:p>
    <w:p w14:paraId="670231BA" w14:textId="77777777" w:rsidR="00B63F89" w:rsidRDefault="00B63F89" w:rsidP="00B63F89">
      <w:pPr>
        <w:keepNext/>
        <w:keepLines/>
        <w:spacing w:after="0" w:line="259" w:lineRule="auto"/>
        <w:ind w:left="0" w:firstLine="0"/>
        <w:outlineLvl w:val="0"/>
        <w:rPr>
          <w:b/>
        </w:rPr>
      </w:pPr>
      <w:r>
        <w:t xml:space="preserve">Skarbem Państwa – Komendantem Wojewódzkim Policji w Bydgoszczy reprezentowanym przez </w:t>
      </w:r>
      <w:r w:rsidRPr="00B63F89">
        <w:rPr>
          <w:b/>
        </w:rPr>
        <w:t xml:space="preserve">Pierwszego </w:t>
      </w:r>
      <w:r w:rsidRPr="003E3559">
        <w:rPr>
          <w:b/>
        </w:rPr>
        <w:t>Zastępcę Komendanta Wojewódzkiego Policji w Bydgoszczy</w:t>
      </w:r>
      <w:r>
        <w:rPr>
          <w:b/>
        </w:rPr>
        <w:t xml:space="preserve"> </w:t>
      </w:r>
      <w:r w:rsidRPr="003E3559">
        <w:rPr>
          <w:b/>
        </w:rPr>
        <w:t>- insp. Marcina Woźniaka</w:t>
      </w:r>
      <w:r>
        <w:rPr>
          <w:b/>
        </w:rPr>
        <w:t>,</w:t>
      </w:r>
    </w:p>
    <w:p w14:paraId="5A3A95EB" w14:textId="77777777" w:rsidR="00B63F89" w:rsidRDefault="00B63F89" w:rsidP="00B63F89">
      <w:pPr>
        <w:keepNext/>
        <w:keepLines/>
        <w:spacing w:after="0" w:line="259" w:lineRule="auto"/>
        <w:ind w:left="0" w:firstLine="0"/>
        <w:outlineLvl w:val="0"/>
      </w:pPr>
      <w:r>
        <w:t>zwanym w dalszej treści umowy „Zamawiającym”.</w:t>
      </w:r>
    </w:p>
    <w:p w14:paraId="1496410D" w14:textId="77777777" w:rsidR="00B63F89" w:rsidRDefault="00B63F89" w:rsidP="00B63F89">
      <w:pPr>
        <w:keepNext/>
        <w:keepLines/>
        <w:spacing w:after="0" w:line="259" w:lineRule="auto"/>
        <w:ind w:left="0" w:firstLine="0"/>
        <w:outlineLvl w:val="0"/>
      </w:pPr>
      <w:r>
        <w:t>a</w:t>
      </w:r>
    </w:p>
    <w:p w14:paraId="634A39AE" w14:textId="77777777" w:rsidR="00B63F89" w:rsidRDefault="00B63F89" w:rsidP="00B63F89">
      <w:pPr>
        <w:keepNext/>
        <w:keepLines/>
        <w:spacing w:after="0" w:line="259" w:lineRule="auto"/>
        <w:ind w:left="0" w:firstLine="0"/>
        <w:outlineLvl w:val="0"/>
        <w:rPr>
          <w:color w:val="FF0000"/>
        </w:rPr>
      </w:pPr>
      <w:r>
        <w:rPr>
          <w:b/>
        </w:rPr>
        <w:t xml:space="preserve">Przedsiębiorcą: </w:t>
      </w:r>
      <w:r w:rsidR="0060739B">
        <w:rPr>
          <w:b/>
        </w:rPr>
        <w:t>………………………</w:t>
      </w:r>
      <w:r>
        <w:t xml:space="preserve">, prowadzącym działalność gospodarczą pod nazwą </w:t>
      </w:r>
      <w:r w:rsidR="0060739B">
        <w:rPr>
          <w:b/>
        </w:rPr>
        <w:t xml:space="preserve">……………………………. </w:t>
      </w:r>
      <w:r>
        <w:t xml:space="preserve"> </w:t>
      </w:r>
      <w:r>
        <w:rPr>
          <w:b/>
        </w:rPr>
        <w:t xml:space="preserve">( NIP: </w:t>
      </w:r>
      <w:r w:rsidR="0060739B">
        <w:rPr>
          <w:b/>
        </w:rPr>
        <w:t>……………</w:t>
      </w:r>
      <w:r>
        <w:t xml:space="preserve">) z siedzibą  w </w:t>
      </w:r>
      <w:r w:rsidR="0060739B">
        <w:t>…………….</w:t>
      </w:r>
      <w:r>
        <w:t xml:space="preserve"> (</w:t>
      </w:r>
      <w:r w:rsidR="0060739B">
        <w:t>…………</w:t>
      </w:r>
      <w:r>
        <w:t xml:space="preserve">) przy ul. </w:t>
      </w:r>
      <w:r w:rsidR="0060739B">
        <w:t xml:space="preserve">……………….. </w:t>
      </w:r>
    </w:p>
    <w:p w14:paraId="3193BDA0" w14:textId="77777777" w:rsidR="00B63F89" w:rsidRPr="003E3559" w:rsidRDefault="00B63F89" w:rsidP="00B63F89">
      <w:pPr>
        <w:keepNext/>
        <w:keepLines/>
        <w:spacing w:after="0" w:line="259" w:lineRule="auto"/>
        <w:ind w:left="0" w:firstLine="0"/>
        <w:outlineLvl w:val="0"/>
        <w:rPr>
          <w:color w:val="auto"/>
        </w:rPr>
      </w:pPr>
      <w:r>
        <w:rPr>
          <w:color w:val="auto"/>
        </w:rPr>
        <w:t>z</w:t>
      </w:r>
      <w:r w:rsidRPr="003E3559">
        <w:rPr>
          <w:color w:val="auto"/>
        </w:rPr>
        <w:t>wan</w:t>
      </w:r>
      <w:r>
        <w:rPr>
          <w:color w:val="auto"/>
        </w:rPr>
        <w:t xml:space="preserve">ym w treści umowy </w:t>
      </w:r>
      <w:r w:rsidRPr="003E3559">
        <w:rPr>
          <w:b/>
          <w:color w:val="auto"/>
        </w:rPr>
        <w:t>„Wykonawcą”</w:t>
      </w:r>
      <w:r>
        <w:rPr>
          <w:b/>
          <w:color w:val="auto"/>
        </w:rPr>
        <w:t>.</w:t>
      </w:r>
    </w:p>
    <w:p w14:paraId="0BDE6ECE" w14:textId="77777777" w:rsidR="00B63F89" w:rsidRDefault="00B63F89" w:rsidP="00B63F89">
      <w:pPr>
        <w:keepNext/>
        <w:keepLines/>
        <w:spacing w:after="0" w:line="259" w:lineRule="auto"/>
        <w:ind w:left="0" w:firstLine="0"/>
        <w:outlineLvl w:val="0"/>
      </w:pPr>
      <w:r>
        <w:t xml:space="preserve"> </w:t>
      </w:r>
    </w:p>
    <w:p w14:paraId="6F4D99D8" w14:textId="77777777" w:rsidR="00B63F89" w:rsidRDefault="00B63F89" w:rsidP="009C73FE">
      <w:pPr>
        <w:keepNext/>
        <w:keepLines/>
        <w:spacing w:after="0" w:line="259" w:lineRule="auto"/>
        <w:ind w:left="0" w:firstLine="0"/>
        <w:outlineLvl w:val="0"/>
        <w:rPr>
          <w:b/>
          <w:i/>
        </w:rPr>
      </w:pPr>
    </w:p>
    <w:p w14:paraId="0F13D87A" w14:textId="77777777" w:rsidR="00185739" w:rsidRDefault="00185739" w:rsidP="009C73FE">
      <w:pPr>
        <w:keepNext/>
        <w:keepLines/>
        <w:spacing w:after="0" w:line="259" w:lineRule="auto"/>
        <w:ind w:left="0" w:firstLine="0"/>
        <w:outlineLvl w:val="0"/>
        <w:rPr>
          <w:b/>
          <w:i/>
        </w:rPr>
      </w:pPr>
    </w:p>
    <w:p w14:paraId="07646E1B" w14:textId="77777777" w:rsidR="00791B95" w:rsidRDefault="00791B95" w:rsidP="009C73FE">
      <w:pPr>
        <w:keepNext/>
        <w:keepLines/>
        <w:spacing w:after="0" w:line="259" w:lineRule="auto"/>
        <w:ind w:left="0" w:firstLine="0"/>
        <w:outlineLvl w:val="0"/>
        <w:rPr>
          <w:b/>
          <w:i/>
        </w:rPr>
      </w:pPr>
    </w:p>
    <w:p w14:paraId="32E0B49C" w14:textId="77777777" w:rsidR="00791B95" w:rsidRDefault="00791B95" w:rsidP="009C73FE">
      <w:pPr>
        <w:keepNext/>
        <w:keepLines/>
        <w:spacing w:after="0" w:line="259" w:lineRule="auto"/>
        <w:ind w:left="0" w:firstLine="0"/>
        <w:outlineLvl w:val="0"/>
        <w:rPr>
          <w:b/>
          <w:i/>
        </w:rPr>
      </w:pPr>
    </w:p>
    <w:p w14:paraId="717DA45A" w14:textId="77777777" w:rsidR="00791B95" w:rsidRDefault="00791B95" w:rsidP="009C73FE">
      <w:pPr>
        <w:keepNext/>
        <w:keepLines/>
        <w:spacing w:after="0" w:line="259" w:lineRule="auto"/>
        <w:ind w:left="0" w:firstLine="0"/>
        <w:outlineLvl w:val="0"/>
      </w:pPr>
    </w:p>
    <w:p w14:paraId="7C170F2C" w14:textId="77777777" w:rsidR="00185739" w:rsidRPr="003E3559" w:rsidRDefault="00185739" w:rsidP="009C73FE">
      <w:pPr>
        <w:keepNext/>
        <w:keepLines/>
        <w:spacing w:after="0" w:line="259" w:lineRule="auto"/>
        <w:ind w:left="0" w:firstLine="0"/>
        <w:outlineLvl w:val="0"/>
      </w:pPr>
    </w:p>
    <w:p w14:paraId="1BADFC34" w14:textId="77777777" w:rsidR="00393B31" w:rsidRDefault="00393B31" w:rsidP="00393B31">
      <w:pPr>
        <w:widowControl w:val="0"/>
        <w:overflowPunct w:val="0"/>
        <w:autoSpaceDE w:val="0"/>
        <w:spacing w:line="276" w:lineRule="auto"/>
        <w:textAlignment w:val="baseline"/>
      </w:pPr>
    </w:p>
    <w:p w14:paraId="7CB11C0C" w14:textId="77777777" w:rsidR="00393B31" w:rsidRPr="0033585C" w:rsidRDefault="00DB432E" w:rsidP="00DB432E">
      <w:pPr>
        <w:widowControl w:val="0"/>
        <w:overflowPunct w:val="0"/>
        <w:autoSpaceDE w:val="0"/>
        <w:spacing w:line="276" w:lineRule="auto"/>
        <w:jc w:val="left"/>
        <w:textAlignment w:val="baseline"/>
      </w:pPr>
      <w:r>
        <w:t>Umowa została zawarta</w:t>
      </w:r>
      <w:r w:rsidR="00C4762B">
        <w:t xml:space="preserve"> na podstawie </w:t>
      </w:r>
      <w:r>
        <w:t xml:space="preserve"> art.</w:t>
      </w:r>
      <w:ins w:id="1" w:author="Daria Kolad" w:date="2026-01-08T13:04:00Z">
        <w:r w:rsidR="00652B84">
          <w:t xml:space="preserve"> </w:t>
        </w:r>
      </w:ins>
      <w:r w:rsidR="00C3766A">
        <w:t>2</w:t>
      </w:r>
      <w:r>
        <w:t xml:space="preserve"> </w:t>
      </w:r>
      <w:r w:rsidR="00C3766A">
        <w:t xml:space="preserve">ust.1 pkt.1 </w:t>
      </w:r>
      <w:r>
        <w:t>Ustawy Prawo Zamówień Publicznych</w:t>
      </w:r>
      <w:r w:rsidR="00C4762B">
        <w:t xml:space="preserve"> z wyłączeniem stosowania niniejszej ustawy </w:t>
      </w:r>
      <w:r>
        <w:t xml:space="preserve">(poprzez Platformę zakupową Open </w:t>
      </w:r>
      <w:proofErr w:type="spellStart"/>
      <w:r>
        <w:t>Nexus</w:t>
      </w:r>
      <w:proofErr w:type="spellEnd"/>
      <w:r>
        <w:t>).</w:t>
      </w:r>
      <w:r w:rsidR="00575D7D">
        <w:br/>
      </w:r>
    </w:p>
    <w:p w14:paraId="318DEB4D" w14:textId="77777777" w:rsidR="00B3005E" w:rsidRDefault="00B3005E">
      <w:pPr>
        <w:spacing w:after="0" w:line="259" w:lineRule="auto"/>
        <w:ind w:left="132" w:firstLine="0"/>
        <w:jc w:val="center"/>
      </w:pPr>
    </w:p>
    <w:p w14:paraId="2C88B507" w14:textId="77777777" w:rsidR="00C107A4" w:rsidRDefault="00C107A4">
      <w:pPr>
        <w:spacing w:after="0" w:line="259" w:lineRule="auto"/>
        <w:ind w:left="132" w:firstLine="0"/>
        <w:jc w:val="center"/>
      </w:pPr>
    </w:p>
    <w:p w14:paraId="13958F09" w14:textId="77777777" w:rsidR="00B3005E" w:rsidRDefault="00B32F67">
      <w:pPr>
        <w:keepNext/>
        <w:keepLines/>
        <w:spacing w:after="53" w:line="259" w:lineRule="auto"/>
        <w:ind w:left="89" w:right="5"/>
        <w:jc w:val="center"/>
        <w:outlineLvl w:val="0"/>
        <w:rPr>
          <w:b/>
        </w:rPr>
      </w:pPr>
      <w:r>
        <w:rPr>
          <w:b/>
        </w:rPr>
        <w:t xml:space="preserve">§ 1 </w:t>
      </w:r>
    </w:p>
    <w:p w14:paraId="6B9CF64D" w14:textId="77777777" w:rsidR="00B3005E" w:rsidRDefault="00B32F67" w:rsidP="00E01492">
      <w:pPr>
        <w:numPr>
          <w:ilvl w:val="0"/>
          <w:numId w:val="1"/>
        </w:numPr>
        <w:spacing w:after="25"/>
      </w:pPr>
      <w:r>
        <w:t>Zamawiający powierza, a Wykonawca zobowiązuje się świadczyć usługi polegają</w:t>
      </w:r>
      <w:r w:rsidR="00575D7D">
        <w:t xml:space="preserve">ce na myciu pojazdów służbowych </w:t>
      </w:r>
      <w:r w:rsidR="003B716A" w:rsidRPr="003B716A">
        <w:rPr>
          <w:b/>
        </w:rPr>
        <w:t>KMP</w:t>
      </w:r>
      <w:r w:rsidR="003B716A">
        <w:t>/</w:t>
      </w:r>
      <w:r w:rsidR="00433D09" w:rsidRPr="003E3559">
        <w:rPr>
          <w:b/>
          <w:i/>
          <w:color w:val="00000A"/>
        </w:rPr>
        <w:t>KPP</w:t>
      </w:r>
      <w:r w:rsidR="00E01492" w:rsidRPr="003E3559">
        <w:rPr>
          <w:b/>
          <w:i/>
          <w:color w:val="00000A"/>
        </w:rPr>
        <w:t xml:space="preserve"> </w:t>
      </w:r>
      <w:r w:rsidR="0068707A">
        <w:rPr>
          <w:b/>
          <w:i/>
          <w:color w:val="00000A"/>
        </w:rPr>
        <w:t xml:space="preserve"> w…………………….. z</w:t>
      </w:r>
      <w:r w:rsidRPr="00E01492">
        <w:rPr>
          <w:color w:val="00000A"/>
        </w:rPr>
        <w:t>waną w dalszej części umowy „Zlecającym”</w:t>
      </w:r>
      <w:r w:rsidR="00E01492">
        <w:rPr>
          <w:color w:val="00000A"/>
        </w:rPr>
        <w:t>.</w:t>
      </w:r>
    </w:p>
    <w:p w14:paraId="7FA1E45A" w14:textId="77777777" w:rsidR="00B3005E" w:rsidRDefault="00B32F67">
      <w:pPr>
        <w:numPr>
          <w:ilvl w:val="0"/>
          <w:numId w:val="1"/>
        </w:numPr>
        <w:spacing w:after="25"/>
      </w:pPr>
      <w:r>
        <w:t>Zakres mycia obejmuje:</w:t>
      </w:r>
    </w:p>
    <w:p w14:paraId="00C23E9F" w14:textId="77777777" w:rsidR="00B3005E" w:rsidRDefault="00B32F67" w:rsidP="00D73580">
      <w:pPr>
        <w:spacing w:after="25"/>
      </w:pPr>
      <w:r>
        <w:t>- mycie podstawowe  tj.: mycie wstępne, mycie zasadnicze pojazdów przy użyciu odpowiednich środków czyszczących, płukanie, osuszanie/wycieranie(włącznie z myciem felg/ kołpaków pojazdu)</w:t>
      </w:r>
      <w:ins w:id="2" w:author="Daria Kolad" w:date="2026-01-08T13:05:00Z">
        <w:r w:rsidR="00F80355">
          <w:t>.</w:t>
        </w:r>
      </w:ins>
      <w:r>
        <w:t xml:space="preserve"> </w:t>
      </w:r>
    </w:p>
    <w:p w14:paraId="36E8F8DC" w14:textId="77777777" w:rsidR="00B3005E" w:rsidRPr="00E01492" w:rsidRDefault="00B32F67" w:rsidP="00E01492">
      <w:pPr>
        <w:pStyle w:val="Akapitzlist"/>
        <w:numPr>
          <w:ilvl w:val="0"/>
          <w:numId w:val="1"/>
        </w:numPr>
        <w:spacing w:after="25"/>
        <w:rPr>
          <w:color w:val="00000A"/>
        </w:rPr>
      </w:pPr>
      <w:r>
        <w:t xml:space="preserve">Usługi mycia pojazdów służbowych użytkowanych przez Zlecającego realizowane będą w myjni </w:t>
      </w:r>
      <w:r w:rsidRPr="00E01492">
        <w:rPr>
          <w:color w:val="00000A"/>
        </w:rPr>
        <w:t xml:space="preserve">samochodowej Wykonawcy zlokalizowanej na terenie </w:t>
      </w:r>
      <w:r w:rsidRPr="003E3559">
        <w:rPr>
          <w:b/>
          <w:color w:val="00000A"/>
        </w:rPr>
        <w:t>m</w:t>
      </w:r>
      <w:r w:rsidR="00003DED">
        <w:rPr>
          <w:color w:val="00000A"/>
        </w:rPr>
        <w:t>.</w:t>
      </w:r>
      <w:r w:rsidRPr="003E3559">
        <w:rPr>
          <w:b/>
          <w:color w:val="00000A"/>
        </w:rPr>
        <w:t xml:space="preserve"> </w:t>
      </w:r>
      <w:r w:rsidR="00DF7AE4">
        <w:rPr>
          <w:b/>
          <w:color w:val="00000A"/>
        </w:rPr>
        <w:t>………………..</w:t>
      </w:r>
      <w:r w:rsidR="006449C3" w:rsidRPr="00E01492">
        <w:rPr>
          <w:color w:val="00000A"/>
        </w:rPr>
        <w:t xml:space="preserve"> </w:t>
      </w:r>
      <w:r w:rsidRPr="003E3559">
        <w:rPr>
          <w:b/>
          <w:color w:val="00000A"/>
        </w:rPr>
        <w:t>pod adr</w:t>
      </w:r>
      <w:r w:rsidR="006449C3" w:rsidRPr="003E3559">
        <w:rPr>
          <w:b/>
          <w:color w:val="00000A"/>
        </w:rPr>
        <w:t xml:space="preserve">esem: </w:t>
      </w:r>
      <w:r w:rsidR="00DF7AE4">
        <w:rPr>
          <w:b/>
          <w:color w:val="00000A"/>
        </w:rPr>
        <w:t>…………………</w:t>
      </w:r>
    </w:p>
    <w:p w14:paraId="229FD203" w14:textId="77777777" w:rsidR="00B3005E" w:rsidRDefault="00B32F67">
      <w:pPr>
        <w:numPr>
          <w:ilvl w:val="0"/>
          <w:numId w:val="2"/>
        </w:numPr>
        <w:ind w:hanging="427"/>
      </w:pPr>
      <w:r>
        <w:t xml:space="preserve">Wykonawca  zobowiązuje się do: </w:t>
      </w:r>
    </w:p>
    <w:p w14:paraId="684883F8" w14:textId="77777777" w:rsidR="00B3005E" w:rsidRDefault="00B32F67" w:rsidP="00393B31">
      <w:pPr>
        <w:numPr>
          <w:ilvl w:val="1"/>
          <w:numId w:val="2"/>
        </w:numPr>
        <w:spacing w:line="276" w:lineRule="auto"/>
        <w:ind w:right="53"/>
      </w:pPr>
      <w:r>
        <w:t>zapewnienia</w:t>
      </w:r>
      <w:r>
        <w:tab/>
        <w:t xml:space="preserve">możliwości świadczenia usług </w:t>
      </w:r>
      <w:r>
        <w:tab/>
        <w:t>mycia</w:t>
      </w:r>
      <w:r>
        <w:tab/>
        <w:t>pojazdów służbowych Zamawiającego w zależności od potrzeb</w:t>
      </w:r>
      <w:r w:rsidR="0026303B">
        <w:t xml:space="preserve"> </w:t>
      </w:r>
      <w:r w:rsidR="002861B7">
        <w:t xml:space="preserve">co najmniej 5 dni w tygodniu (od poniedziałku do piątku), przez minimum 8 godzin dziennie </w:t>
      </w:r>
      <w:r w:rsidR="006A7EAC">
        <w:t>w godzinach od …….</w:t>
      </w:r>
      <w:r w:rsidR="0078309A" w:rsidRPr="003E3559">
        <w:rPr>
          <w:b/>
        </w:rPr>
        <w:t xml:space="preserve">do </w:t>
      </w:r>
      <w:r w:rsidR="006A7EAC">
        <w:rPr>
          <w:b/>
        </w:rPr>
        <w:t>………</w:t>
      </w:r>
      <w:r>
        <w:t>, po wcześniejszym zgłoszeniu telefonicznym przez Zlecającego pod nr tel</w:t>
      </w:r>
      <w:r w:rsidR="0004523A">
        <w:t xml:space="preserve">. </w:t>
      </w:r>
      <w:r w:rsidR="006A7EAC">
        <w:rPr>
          <w:b/>
        </w:rPr>
        <w:t>……………</w:t>
      </w:r>
      <w:r w:rsidR="0004523A" w:rsidRPr="005F6AB0">
        <w:t xml:space="preserve"> </w:t>
      </w:r>
      <w:r w:rsidRPr="005F6AB0">
        <w:t>i</w:t>
      </w:r>
      <w:r>
        <w:t xml:space="preserve"> uzgodnieniu terminu oraz godziny, w zagwarantowanym  przez Wykonawcę minimalnym terminie zgłaszania przez Zlecającego </w:t>
      </w:r>
      <w:r w:rsidR="006A7EAC">
        <w:rPr>
          <w:b/>
        </w:rPr>
        <w:t>….</w:t>
      </w:r>
      <w:r w:rsidR="009B69BA">
        <w:rPr>
          <w:b/>
        </w:rPr>
        <w:t xml:space="preserve"> </w:t>
      </w:r>
      <w:r w:rsidR="006A7EAC">
        <w:rPr>
          <w:b/>
        </w:rPr>
        <w:t>d</w:t>
      </w:r>
      <w:r w:rsidR="009B69BA">
        <w:rPr>
          <w:b/>
        </w:rPr>
        <w:t>ni</w:t>
      </w:r>
      <w:r w:rsidR="006A7EAC">
        <w:rPr>
          <w:b/>
        </w:rPr>
        <w:t>/a roboczych/-ego</w:t>
      </w:r>
      <w:r w:rsidR="002861B7">
        <w:t xml:space="preserve"> przed planowaną usługą</w:t>
      </w:r>
      <w:r w:rsidR="00160A66">
        <w:t>.</w:t>
      </w:r>
    </w:p>
    <w:p w14:paraId="40FBBADA" w14:textId="77777777" w:rsidR="00B3005E" w:rsidRDefault="00B32F67" w:rsidP="003E3559">
      <w:pPr>
        <w:spacing w:line="276" w:lineRule="auto"/>
        <w:ind w:left="869" w:right="53" w:firstLine="0"/>
      </w:pPr>
      <w:bookmarkStart w:id="3" w:name="__DdeLink__235_1666553983"/>
      <w:bookmarkEnd w:id="3"/>
      <w:r>
        <w:t>Wykonawca może udostępnić  Zlecającemu wcześniejszy termin wykonania usługi, w zależności od możliwości i za zgodą obu stron.</w:t>
      </w:r>
    </w:p>
    <w:p w14:paraId="143C1D68" w14:textId="77777777" w:rsidR="00160A66" w:rsidRDefault="00E01492" w:rsidP="00393B31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869" w:firstLine="0"/>
        <w:textAlignment w:val="baseline"/>
        <w:rPr>
          <w:color w:val="FF0000"/>
          <w:lang w:eastAsia="ar-SA"/>
        </w:rPr>
      </w:pPr>
      <w:r>
        <w:rPr>
          <w:lang w:eastAsia="ar-SA"/>
        </w:rPr>
        <w:t>W przypadku możliwości przyjmowania przez Wykonawcę pojazdów służbowych Zlecającego poza kolejnością, Wykonawca może zapewnić mycie pojazdów Zlecającego bez wcześniejszego umówienia usługi</w:t>
      </w:r>
      <w:r w:rsidR="005F6AB0">
        <w:rPr>
          <w:color w:val="FF0000"/>
          <w:lang w:eastAsia="ar-SA"/>
        </w:rPr>
        <w:t>.</w:t>
      </w:r>
    </w:p>
    <w:p w14:paraId="6140DAF2" w14:textId="77777777" w:rsidR="00E01492" w:rsidRDefault="00E01492" w:rsidP="00E01492">
      <w:pPr>
        <w:pStyle w:val="Akapitzlist"/>
        <w:widowControl w:val="0"/>
        <w:numPr>
          <w:ilvl w:val="1"/>
          <w:numId w:val="2"/>
        </w:numPr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lang w:eastAsia="ar-SA"/>
        </w:rPr>
      </w:pPr>
      <w:r>
        <w:rPr>
          <w:lang w:eastAsia="ar-SA"/>
        </w:rPr>
        <w:t>wykonywania zleconych usług zgodnie z obowiązującymi przepisami,</w:t>
      </w:r>
    </w:p>
    <w:p w14:paraId="101C70A6" w14:textId="77777777" w:rsidR="00B3005E" w:rsidRPr="00393B31" w:rsidRDefault="00B32F67" w:rsidP="00393B31">
      <w:pPr>
        <w:pStyle w:val="Akapitzlist"/>
        <w:numPr>
          <w:ilvl w:val="1"/>
          <w:numId w:val="2"/>
        </w:numPr>
        <w:tabs>
          <w:tab w:val="left" w:pos="282"/>
          <w:tab w:val="left" w:pos="360"/>
          <w:tab w:val="left" w:pos="425"/>
          <w:tab w:val="left" w:pos="851"/>
        </w:tabs>
        <w:overflowPunct w:val="0"/>
        <w:spacing w:line="276" w:lineRule="auto"/>
        <w:textAlignment w:val="baseline"/>
        <w:rPr>
          <w:color w:val="00000A"/>
        </w:rPr>
      </w:pPr>
      <w:r w:rsidRPr="00393B31">
        <w:rPr>
          <w:color w:val="00000A"/>
        </w:rPr>
        <w:t>nieujawniania żadnych informacji jakie uzyskał w związku z realizacją przedmiotu umowy, w t</w:t>
      </w:r>
      <w:r w:rsidR="003B1ED0">
        <w:rPr>
          <w:color w:val="00000A"/>
        </w:rPr>
        <w:t xml:space="preserve">ym danych dotyczących pojazdów, ich </w:t>
      </w:r>
      <w:r w:rsidRPr="00393B31">
        <w:rPr>
          <w:color w:val="00000A"/>
        </w:rPr>
        <w:t>wyposażenia oraz zobowiązuje się zabezpieczyć je przed udostępnieniem osobom nieupoważnionym,</w:t>
      </w:r>
    </w:p>
    <w:p w14:paraId="2E1A5803" w14:textId="77777777" w:rsidR="00B3005E" w:rsidRDefault="00B32F67">
      <w:pPr>
        <w:numPr>
          <w:ilvl w:val="1"/>
          <w:numId w:val="2"/>
        </w:numPr>
      </w:pPr>
      <w:r>
        <w:rPr>
          <w:color w:val="00000A"/>
        </w:rPr>
        <w:t xml:space="preserve">ponoszenia odpowiedzialności za prawidłowe wykonanie usługi oraz zapewnienia bezusterkowego mycia pojazdów,  również tych oznakowanych tj. wyposażonych w lampy zespolone, okratowanie, anteny i oznakowanie policyjne, co równoznaczne jest z tym iż, w każdym rodzaju myjni, jej </w:t>
      </w:r>
      <w:r>
        <w:rPr>
          <w:color w:val="00000A"/>
        </w:rPr>
        <w:lastRenderedPageBreak/>
        <w:t xml:space="preserve">wyposażenie oraz stosowana technika mycia pojazdów muszą gwarantować bezusterkowe wykonanie usługi, </w:t>
      </w:r>
    </w:p>
    <w:p w14:paraId="43AF3E69" w14:textId="77777777" w:rsidR="00B3005E" w:rsidRDefault="00B32F67">
      <w:pPr>
        <w:numPr>
          <w:ilvl w:val="1"/>
          <w:numId w:val="2"/>
        </w:numPr>
        <w:rPr>
          <w:color w:val="00000A"/>
        </w:rPr>
      </w:pPr>
      <w:r>
        <w:rPr>
          <w:color w:val="00000A"/>
        </w:rPr>
        <w:t>wykorzystywania  do usług mycia odpowiednich środków czyszczących, posiadających właściwe atesty i w ilościach zapewniających skuteczne mycie całego nadwozia,</w:t>
      </w:r>
    </w:p>
    <w:p w14:paraId="34FA1B63" w14:textId="77777777" w:rsidR="00B3005E" w:rsidRPr="001D65D3" w:rsidRDefault="00B32F67">
      <w:pPr>
        <w:numPr>
          <w:ilvl w:val="1"/>
          <w:numId w:val="2"/>
        </w:numPr>
        <w:rPr>
          <w:color w:val="auto"/>
        </w:rPr>
      </w:pPr>
      <w:r>
        <w:rPr>
          <w:color w:val="00000A"/>
        </w:rPr>
        <w:t xml:space="preserve">zapewnienia obsługi myjni tj. przygotowania pojazdu, obsługiwania urządzeń oraz wykonywania czynności mycia pojazdu przez przedstawiciela Wykonawcy - osobę fizyczną. </w:t>
      </w:r>
      <w:r w:rsidR="00B56A2E" w:rsidRPr="00BF259C">
        <w:rPr>
          <w:color w:val="auto"/>
        </w:rPr>
        <w:t xml:space="preserve">( za wyjątkiem myjni automatycznej </w:t>
      </w:r>
      <w:r w:rsidR="00B56A2E" w:rsidRPr="00BF259C">
        <w:rPr>
          <w:color w:val="auto"/>
          <w:sz w:val="24"/>
          <w:szCs w:val="24"/>
        </w:rPr>
        <w:t>obsługiwanej w systemie wydanych kart/ żetonów/kodów lub innych wydanych w powyższym zakresie środków dostępowych dla wykonania usługi)</w:t>
      </w:r>
      <w:r w:rsidR="00B409E6">
        <w:rPr>
          <w:color w:val="auto"/>
          <w:sz w:val="24"/>
          <w:szCs w:val="24"/>
        </w:rPr>
        <w:t>,</w:t>
      </w:r>
    </w:p>
    <w:p w14:paraId="79F96540" w14:textId="77777777" w:rsidR="001D65D3" w:rsidRPr="00991C0F" w:rsidRDefault="001D65D3">
      <w:pPr>
        <w:numPr>
          <w:ilvl w:val="1"/>
          <w:numId w:val="2"/>
        </w:numPr>
        <w:rPr>
          <w:color w:val="auto"/>
        </w:rPr>
      </w:pPr>
      <w:r w:rsidRPr="00991C0F">
        <w:rPr>
          <w:color w:val="auto"/>
        </w:rPr>
        <w:t>dostarczenia Zamawiającemu środków dostępowych w celu wykonywania usług (np. kar</w:t>
      </w:r>
      <w:r w:rsidR="00BA4BD8">
        <w:rPr>
          <w:color w:val="auto"/>
        </w:rPr>
        <w:t>t</w:t>
      </w:r>
      <w:r w:rsidRPr="00991C0F">
        <w:rPr>
          <w:color w:val="auto"/>
        </w:rPr>
        <w:t>y magnetyczne, żetony) w ciągu 10 dni roboczych od przekazania Wykonawcy wniosku/ zamówienia</w:t>
      </w:r>
      <w:r w:rsidR="00AE4AE9">
        <w:rPr>
          <w:color w:val="auto"/>
        </w:rPr>
        <w:t xml:space="preserve"> złożonego na adres e-mail</w:t>
      </w:r>
      <w:r w:rsidR="00033557">
        <w:rPr>
          <w:color w:val="auto"/>
        </w:rPr>
        <w:t>:………….</w:t>
      </w:r>
      <w:r w:rsidRPr="00991C0F">
        <w:rPr>
          <w:color w:val="auto"/>
        </w:rPr>
        <w:t>lub poprzez system/platformę Wykonawcy ( w przypadku dokonywania płatności za wykonaną usługę bezgotówkowo z użyciem wydanych kart magnetycznych / żetonów/ kodów lub innych wydanych środków dostępowych).</w:t>
      </w:r>
    </w:p>
    <w:p w14:paraId="6FAE429B" w14:textId="77777777" w:rsidR="00B3005E" w:rsidRDefault="002861B7">
      <w:pPr>
        <w:numPr>
          <w:ilvl w:val="0"/>
          <w:numId w:val="2"/>
        </w:numPr>
        <w:spacing w:after="6"/>
        <w:ind w:hanging="427"/>
      </w:pPr>
      <w:r>
        <w:t xml:space="preserve">Wykonawca </w:t>
      </w:r>
      <w:r w:rsidR="00B32F67">
        <w:t xml:space="preserve">oświadcza, że: </w:t>
      </w:r>
    </w:p>
    <w:p w14:paraId="0B3E25FA" w14:textId="77777777" w:rsidR="00B3005E" w:rsidRDefault="00B32F67">
      <w:pPr>
        <w:numPr>
          <w:ilvl w:val="1"/>
          <w:numId w:val="2"/>
        </w:numPr>
      </w:pPr>
      <w:r>
        <w:t xml:space="preserve">posiada wszelkie uprawnienia niezbędne do świadczenia wykonywanych w ramach niniejszej umowy usług zgodnie z obowiązującymi przepisami, </w:t>
      </w:r>
    </w:p>
    <w:p w14:paraId="6A43B06C" w14:textId="77777777" w:rsidR="00B3005E" w:rsidRDefault="00B32F67">
      <w:pPr>
        <w:numPr>
          <w:ilvl w:val="1"/>
          <w:numId w:val="2"/>
        </w:numPr>
      </w:pPr>
      <w:r>
        <w:t>myjnia samochodowa wskazana w ust. 3 spełnia wymogi ochrony środowiska okre</w:t>
      </w:r>
      <w:r w:rsidR="00207881">
        <w:t>ślone</w:t>
      </w:r>
      <w:r>
        <w:t xml:space="preserve"> w obowiązujących przepisach oraz</w:t>
      </w:r>
      <w:r w:rsidR="00473ABF">
        <w:t xml:space="preserve">, </w:t>
      </w:r>
      <w:r>
        <w:t xml:space="preserve"> że Wykonawca </w:t>
      </w:r>
      <w:r>
        <w:rPr>
          <w:color w:val="00000A"/>
        </w:rPr>
        <w:t xml:space="preserve">jest w stanie zrealizować w niej usługę mycia pojazdu o maksymalnych wymiarach </w:t>
      </w:r>
      <w:r w:rsidR="00E90ADC">
        <w:rPr>
          <w:color w:val="00000A"/>
        </w:rPr>
        <w:t>pojazdów</w:t>
      </w:r>
      <w:r w:rsidR="00991C0F" w:rsidRPr="00991C0F">
        <w:rPr>
          <w:color w:val="auto"/>
        </w:rPr>
        <w:t>:</w:t>
      </w:r>
      <w:r w:rsidR="00E90ADC" w:rsidRPr="00991C0F">
        <w:rPr>
          <w:color w:val="auto"/>
        </w:rPr>
        <w:t xml:space="preserve"> długość: 6 m, szerokość:</w:t>
      </w:r>
      <w:r w:rsidR="00393B31" w:rsidRPr="00991C0F">
        <w:rPr>
          <w:color w:val="auto"/>
        </w:rPr>
        <w:t xml:space="preserve"> </w:t>
      </w:r>
      <w:r w:rsidR="00EC3AF2">
        <w:rPr>
          <w:color w:val="auto"/>
        </w:rPr>
        <w:t>2,6 m , wysokość: 2,7</w:t>
      </w:r>
      <w:r w:rsidR="00E90ADC" w:rsidRPr="00991C0F">
        <w:rPr>
          <w:color w:val="auto"/>
        </w:rPr>
        <w:t xml:space="preserve"> m</w:t>
      </w:r>
      <w:r w:rsidR="00CD37BD">
        <w:rPr>
          <w:color w:val="auto"/>
        </w:rPr>
        <w:t xml:space="preserve"> </w:t>
      </w:r>
      <w:r>
        <w:rPr>
          <w:color w:val="00000A"/>
        </w:rPr>
        <w:t xml:space="preserve">podanych </w:t>
      </w:r>
      <w:r w:rsidR="00E01492">
        <w:rPr>
          <w:color w:val="00000A"/>
        </w:rPr>
        <w:t>w warunkach przez Zamawiającego</w:t>
      </w:r>
      <w:r>
        <w:rPr>
          <w:color w:val="00000A"/>
        </w:rPr>
        <w:t>.</w:t>
      </w:r>
    </w:p>
    <w:p w14:paraId="41D41FD0" w14:textId="77777777" w:rsidR="00593F2A" w:rsidRDefault="00593F2A" w:rsidP="00593F2A">
      <w:pPr>
        <w:pStyle w:val="Akapitzlist"/>
        <w:numPr>
          <w:ilvl w:val="0"/>
          <w:numId w:val="2"/>
        </w:numPr>
        <w:spacing w:line="266" w:lineRule="auto"/>
      </w:pPr>
      <w:r w:rsidRPr="00BF259C">
        <w:rPr>
          <w:color w:val="auto"/>
          <w:sz w:val="24"/>
          <w:szCs w:val="24"/>
        </w:rPr>
        <w:t>Zamawiający nie będzie dokonywał przedpłat na poczet zaplanowanych do  wykonania usług mycia pojazdów</w:t>
      </w:r>
      <w:r>
        <w:rPr>
          <w:color w:val="FF3333"/>
          <w:sz w:val="24"/>
          <w:szCs w:val="24"/>
        </w:rPr>
        <w:t>.</w:t>
      </w:r>
    </w:p>
    <w:p w14:paraId="01D53CB8" w14:textId="77777777" w:rsidR="00B3005E" w:rsidRDefault="00B32F67" w:rsidP="00BB661D">
      <w:pPr>
        <w:numPr>
          <w:ilvl w:val="0"/>
          <w:numId w:val="2"/>
        </w:numPr>
        <w:ind w:hanging="352"/>
      </w:pPr>
      <w:r>
        <w:t xml:space="preserve">Zamawiający dopuszcza wstrzymanie realizacji usług przez Wykonawcę na okres maksymalnie 10 dni roboczych w miesiącach lipiec-sierpień raz w trakcie roku kalendarzowego po wcześniejszym zgłoszeniu Zamawiającemu na adres: transport@bg.policja.gov.pl </w:t>
      </w:r>
      <w:r w:rsidR="002861B7">
        <w:t>minimum</w:t>
      </w:r>
      <w:r>
        <w:t xml:space="preserve"> 5 dni przed planowanym terminem.</w:t>
      </w:r>
    </w:p>
    <w:p w14:paraId="6C86FD43" w14:textId="77777777" w:rsidR="00C107A4" w:rsidRDefault="00C107A4">
      <w:pPr>
        <w:ind w:left="494" w:firstLine="0"/>
      </w:pPr>
    </w:p>
    <w:p w14:paraId="11AEE9CF" w14:textId="77777777" w:rsidR="00003DED" w:rsidRDefault="00003DED">
      <w:pPr>
        <w:ind w:left="494" w:firstLine="0"/>
      </w:pPr>
    </w:p>
    <w:p w14:paraId="7E4C54FB" w14:textId="77777777" w:rsidR="00B3005E" w:rsidRDefault="00B32F67">
      <w:pPr>
        <w:keepNext/>
        <w:keepLines/>
        <w:spacing w:after="53" w:line="259" w:lineRule="auto"/>
        <w:ind w:left="89" w:right="478"/>
        <w:jc w:val="center"/>
        <w:outlineLvl w:val="0"/>
        <w:rPr>
          <w:b/>
        </w:rPr>
      </w:pPr>
      <w:r>
        <w:rPr>
          <w:b/>
        </w:rPr>
        <w:t xml:space="preserve">§ 2 </w:t>
      </w:r>
    </w:p>
    <w:p w14:paraId="51651685" w14:textId="77777777" w:rsidR="00B3005E" w:rsidRDefault="00B32F67">
      <w:pPr>
        <w:numPr>
          <w:ilvl w:val="0"/>
          <w:numId w:val="14"/>
        </w:numPr>
        <w:ind w:left="426"/>
        <w:contextualSpacing/>
      </w:pPr>
      <w:r>
        <w:t xml:space="preserve">Wykonawca ponosi odpowiedzialność finansową  za wszelkie szkody w mieniu Zlecającego do wysokości powstałej szkody. </w:t>
      </w:r>
    </w:p>
    <w:p w14:paraId="2E1DD78A" w14:textId="77777777" w:rsidR="00B3005E" w:rsidRDefault="00B32F67">
      <w:pPr>
        <w:numPr>
          <w:ilvl w:val="0"/>
          <w:numId w:val="14"/>
        </w:numPr>
        <w:ind w:left="426"/>
        <w:contextualSpacing/>
      </w:pPr>
      <w:r>
        <w:t xml:space="preserve">Wykonawca oświadcza, że ponosi odpowiedzialność finansową za szkody powstałe w trakcie świadczenia usług mycia zewnętrznego, w tym za uszkodzenia i zarysowania karoserii pojazdów i innych części pojazdu umiejscowionych na zewnątrz pojazdu (w tym pojazdów wyposażonych w lampy zespolone, anteny dachowe, </w:t>
      </w:r>
      <w:r>
        <w:rPr>
          <w:color w:val="00000A"/>
        </w:rPr>
        <w:t>okratowanie</w:t>
      </w:r>
      <w:r>
        <w:t xml:space="preserve"> i oznakowania policyjne) oraz w jego wnętrzu; za szkody wywołane czynnikami mechanicznymi i stosowanymi chemicznymi środkami myjącymi i za inne szkody powstałe w wyniku świadczonej usługi. </w:t>
      </w:r>
    </w:p>
    <w:p w14:paraId="49E2A033" w14:textId="77777777" w:rsidR="00B3005E" w:rsidRDefault="00B32F67" w:rsidP="00856070">
      <w:pPr>
        <w:numPr>
          <w:ilvl w:val="0"/>
          <w:numId w:val="14"/>
        </w:numPr>
        <w:ind w:left="426"/>
        <w:contextualSpacing/>
      </w:pPr>
      <w:r>
        <w:t xml:space="preserve">Wykonawca  oświadcza, że  posiada aktualną umowę ubezpieczenia odpowiedzialności cywilnej na sumę min. </w:t>
      </w:r>
      <w:r>
        <w:rPr>
          <w:color w:val="00000A"/>
        </w:rPr>
        <w:t>10.000 złotych</w:t>
      </w:r>
      <w:r>
        <w:t xml:space="preserve"> za szkody powstałe w trakcie świadczonych usług i zobowiązuje się kontynuować ubezpieczenie przez cały okres obowiązywania umowy oraz zobowiązuje się do przedstawienia polisy potwierdzającej  przedłużenie ubezpieczenia, jeżeli poprzednie wygaśnie w trakcie trwania umowy. Wykonawca jest zobowiązany przesłać kserokopię nowej polisy na </w:t>
      </w:r>
      <w:r w:rsidR="004F044A">
        <w:t xml:space="preserve">adres e-mail: </w:t>
      </w:r>
      <w:hyperlink r:id="rId7" w:history="1">
        <w:r w:rsidR="004F044A" w:rsidRPr="00A955B9">
          <w:rPr>
            <w:rStyle w:val="Hipercze"/>
            <w:lang w:bidi="ar-SA"/>
          </w:rPr>
          <w:t>marzena.koniarska@bg.policja.gov.pl</w:t>
        </w:r>
      </w:hyperlink>
      <w:r w:rsidR="004F044A">
        <w:t xml:space="preserve"> </w:t>
      </w:r>
      <w:r w:rsidR="00433164">
        <w:t xml:space="preserve"> </w:t>
      </w:r>
      <w:r>
        <w:t xml:space="preserve">w terminie 30 dni od daty jej wystawienia. </w:t>
      </w:r>
    </w:p>
    <w:p w14:paraId="1628A0EB" w14:textId="77777777" w:rsidR="00C107A4" w:rsidRDefault="00C107A4" w:rsidP="00C107A4">
      <w:pPr>
        <w:ind w:left="426" w:firstLine="0"/>
        <w:contextualSpacing/>
        <w:jc w:val="center"/>
      </w:pPr>
    </w:p>
    <w:p w14:paraId="2FB2096D" w14:textId="77777777" w:rsidR="00003DED" w:rsidRDefault="00003DED" w:rsidP="00C107A4">
      <w:pPr>
        <w:ind w:left="426" w:firstLine="0"/>
        <w:contextualSpacing/>
        <w:jc w:val="center"/>
      </w:pPr>
    </w:p>
    <w:p w14:paraId="5C205AF6" w14:textId="77777777" w:rsidR="00B3005E" w:rsidRDefault="00B32F67">
      <w:pPr>
        <w:keepNext/>
        <w:keepLines/>
        <w:spacing w:after="53" w:line="259" w:lineRule="auto"/>
        <w:ind w:left="89" w:right="5"/>
        <w:jc w:val="center"/>
        <w:outlineLvl w:val="0"/>
        <w:rPr>
          <w:b/>
        </w:rPr>
      </w:pPr>
      <w:r>
        <w:rPr>
          <w:b/>
        </w:rPr>
        <w:t xml:space="preserve">§ 3 </w:t>
      </w:r>
    </w:p>
    <w:p w14:paraId="604E6A54" w14:textId="77777777" w:rsidR="00B3005E" w:rsidRDefault="00B32F67" w:rsidP="00393B31">
      <w:pPr>
        <w:numPr>
          <w:ilvl w:val="0"/>
          <w:numId w:val="3"/>
        </w:numPr>
        <w:tabs>
          <w:tab w:val="left" w:pos="426"/>
          <w:tab w:val="left" w:pos="567"/>
        </w:tabs>
        <w:ind w:left="426" w:hanging="284"/>
      </w:pPr>
      <w:r>
        <w:t>Wykonawca będzie realizował usługi mycia różnych typów i marek pojazdów uż</w:t>
      </w:r>
      <w:r w:rsidR="004D52E6">
        <w:t xml:space="preserve">ytkowanych przez Zlecającego </w:t>
      </w:r>
      <w:r w:rsidR="000A4137">
        <w:t xml:space="preserve">– </w:t>
      </w:r>
      <w:r w:rsidR="000A4137" w:rsidRPr="000A4137">
        <w:rPr>
          <w:i/>
        </w:rPr>
        <w:t>samochodów osobowych</w:t>
      </w:r>
      <w:r w:rsidR="000A4137">
        <w:t xml:space="preserve"> i </w:t>
      </w:r>
      <w:r w:rsidR="004D52E6">
        <w:t xml:space="preserve"> </w:t>
      </w:r>
      <w:r>
        <w:rPr>
          <w:i/>
        </w:rPr>
        <w:t>samochodów typu furgon</w:t>
      </w:r>
      <w:r w:rsidR="0045024F">
        <w:rPr>
          <w:i/>
          <w:color w:val="00000A"/>
        </w:rPr>
        <w:t>/osobowo</w:t>
      </w:r>
      <w:r w:rsidR="00AD3E0F">
        <w:rPr>
          <w:color w:val="00000A"/>
        </w:rPr>
        <w:t xml:space="preserve"> </w:t>
      </w:r>
      <w:r w:rsidR="0045024F">
        <w:rPr>
          <w:color w:val="00000A"/>
        </w:rPr>
        <w:t>–</w:t>
      </w:r>
      <w:r w:rsidR="0045024F" w:rsidRPr="0045024F">
        <w:rPr>
          <w:i/>
          <w:color w:val="00000A"/>
        </w:rPr>
        <w:t xml:space="preserve"> terenowych</w:t>
      </w:r>
      <w:r w:rsidR="0045024F">
        <w:rPr>
          <w:i/>
          <w:color w:val="00000A"/>
        </w:rPr>
        <w:t>-</w:t>
      </w:r>
      <w:r>
        <w:rPr>
          <w:color w:val="00000A"/>
        </w:rPr>
        <w:t xml:space="preserve"> zarówno w wersji oznakowanej jak i  nieoznakowanej.</w:t>
      </w:r>
    </w:p>
    <w:p w14:paraId="3B5205FD" w14:textId="77777777" w:rsidR="00B3005E" w:rsidRDefault="00B32F67" w:rsidP="00393B31">
      <w:pPr>
        <w:tabs>
          <w:tab w:val="left" w:pos="426"/>
          <w:tab w:val="left" w:pos="567"/>
        </w:tabs>
        <w:ind w:left="426" w:firstLine="0"/>
      </w:pPr>
      <w:r>
        <w:t xml:space="preserve">Pojazdy służbowe podstawiane przez Zlecającego na myjnię Wykonawcy będą oznakowane - jako pojazdy uprzywilejowane, a w przypadku mycia pojazdów służbowych nieoznakowanych przedstawiciel Zlecającego przedstawi do wglądu </w:t>
      </w:r>
      <w:r>
        <w:rPr>
          <w:color w:val="00000A"/>
        </w:rPr>
        <w:t xml:space="preserve">obsługującemu myjnię pracownikowi  „Książkę kontroli pracy sprzętu </w:t>
      </w:r>
      <w:r w:rsidRPr="00393B31">
        <w:rPr>
          <w:color w:val="auto"/>
        </w:rPr>
        <w:t>służbowego”.</w:t>
      </w:r>
    </w:p>
    <w:p w14:paraId="54BC7CD9" w14:textId="77777777" w:rsidR="00BF259C" w:rsidRPr="00991C0F" w:rsidRDefault="00BF259C" w:rsidP="00043F35">
      <w:pPr>
        <w:keepNext/>
        <w:keepLines/>
        <w:spacing w:after="53" w:line="259" w:lineRule="auto"/>
        <w:ind w:right="5"/>
        <w:outlineLvl w:val="0"/>
        <w:rPr>
          <w:b/>
          <w:color w:val="auto"/>
        </w:rPr>
      </w:pPr>
      <w:r>
        <w:lastRenderedPageBreak/>
        <w:t xml:space="preserve">2. </w:t>
      </w:r>
      <w:r w:rsidR="00CF2CDE">
        <w:t xml:space="preserve"> </w:t>
      </w:r>
      <w:r w:rsidR="00B32F67">
        <w:t xml:space="preserve">Przedstawiciel Zlecającego po stwierdzeniu, że usługa została wykonana  w sposób należyty, udostępnia </w:t>
      </w:r>
      <w:r w:rsidR="00CF2CDE">
        <w:t xml:space="preserve">  </w:t>
      </w:r>
      <w:r w:rsidR="00B32F67">
        <w:t>„Książkę kontroli pracy sprzętu służbowego” pracownikowi myjni, który swoim podpisem i pieczątką firmową potwierdza wykonanie usługi. Potwierdzenie, o którym mowa w zdaniu poprzednim jest równoznaczne z odebraniem usługi Wykonawcy bez żadnych zastrzeżeń</w:t>
      </w:r>
      <w:r w:rsidR="00B32F67" w:rsidRPr="00991C0F">
        <w:rPr>
          <w:color w:val="auto"/>
        </w:rPr>
        <w:t>.</w:t>
      </w:r>
      <w:r w:rsidRPr="00991C0F">
        <w:rPr>
          <w:color w:val="auto"/>
        </w:rPr>
        <w:t xml:space="preserve"> W przypadku myjni automatycznej zamiast potwierdzenia wykonania usługi w „Książce kontroli pracy sprzętu służbowego” przez pracownika m</w:t>
      </w:r>
      <w:r w:rsidR="00990996">
        <w:rPr>
          <w:color w:val="auto"/>
        </w:rPr>
        <w:t>yjni</w:t>
      </w:r>
      <w:r w:rsidRPr="00991C0F">
        <w:rPr>
          <w:color w:val="auto"/>
        </w:rPr>
        <w:t xml:space="preserve"> Zamawiający dopuszcza potwierdzenie przez Wykonawcę wykonania usługi wydrukiem, który będzie zawierał co najmniej: numer pojazdu, datę, ilość i wartość wykonanych usług, identyfikator użytego środka dostępowego (</w:t>
      </w:r>
      <w:proofErr w:type="spellStart"/>
      <w:r w:rsidRPr="00991C0F">
        <w:rPr>
          <w:color w:val="auto"/>
        </w:rPr>
        <w:t>np</w:t>
      </w:r>
      <w:proofErr w:type="spellEnd"/>
      <w:r w:rsidRPr="00991C0F">
        <w:rPr>
          <w:color w:val="auto"/>
        </w:rPr>
        <w:t xml:space="preserve"> .numer karty, żetonu), przy zachowaniu zasad określonych w § 4 ust.4 niniejszej umowy.</w:t>
      </w:r>
    </w:p>
    <w:p w14:paraId="5E0E64AD" w14:textId="77777777" w:rsidR="00B3005E" w:rsidRDefault="00B3005E" w:rsidP="00BF259C">
      <w:pPr>
        <w:tabs>
          <w:tab w:val="left" w:pos="426"/>
        </w:tabs>
        <w:spacing w:after="16"/>
        <w:ind w:left="149" w:firstLine="0"/>
      </w:pPr>
    </w:p>
    <w:p w14:paraId="69392480" w14:textId="77777777" w:rsidR="00B3005E" w:rsidRPr="00BF259C" w:rsidRDefault="00CF2CDE" w:rsidP="00CF2CDE">
      <w:pPr>
        <w:tabs>
          <w:tab w:val="left" w:pos="426"/>
        </w:tabs>
        <w:spacing w:after="16"/>
        <w:ind w:left="149" w:firstLine="0"/>
        <w:rPr>
          <w:color w:val="auto"/>
        </w:rPr>
      </w:pPr>
      <w:r>
        <w:t xml:space="preserve">3. </w:t>
      </w:r>
      <w:r w:rsidR="00B32F67">
        <w:t>Wykonawca prowadzi rejestr wykonanych na rzecz Zamawiającego usług zgodn</w:t>
      </w:r>
      <w:r w:rsidR="00F52626">
        <w:t xml:space="preserve">ie z załącznikiem nr 1 do </w:t>
      </w:r>
      <w:r w:rsidR="00F52626" w:rsidRPr="00BF259C">
        <w:rPr>
          <w:color w:val="auto"/>
        </w:rPr>
        <w:t>umowy lub elektroniczne zestawienie wykonanych transakcji w przypadku realizacji usług w systemie bezgotówkowych kart magnetycznych /żetonów/kodów.</w:t>
      </w:r>
    </w:p>
    <w:p w14:paraId="503A32AB" w14:textId="77777777" w:rsidR="00F52626" w:rsidRPr="00A83E1D" w:rsidRDefault="00A83E1D" w:rsidP="00A83E1D">
      <w:pPr>
        <w:spacing w:after="16" w:line="266" w:lineRule="auto"/>
        <w:ind w:left="142"/>
        <w:rPr>
          <w:color w:val="auto"/>
        </w:rPr>
      </w:pPr>
      <w:r>
        <w:rPr>
          <w:color w:val="auto"/>
        </w:rPr>
        <w:t xml:space="preserve">4. </w:t>
      </w:r>
      <w:r w:rsidR="00F52626" w:rsidRPr="00A83E1D">
        <w:rPr>
          <w:color w:val="auto"/>
        </w:rPr>
        <w:t xml:space="preserve">W sytuacji, gdy przedstawiciel Zlecającego stwierdzi nienależyte wykonanie usługi Wykonawca przystąpi </w:t>
      </w:r>
      <w:r>
        <w:rPr>
          <w:color w:val="auto"/>
        </w:rPr>
        <w:t xml:space="preserve">   </w:t>
      </w:r>
      <w:r w:rsidR="00F52626" w:rsidRPr="00A83E1D">
        <w:rPr>
          <w:color w:val="auto"/>
        </w:rPr>
        <w:t>niezwłocznie do poprawy wykonanej usługi w zgłoszonym zakresie.</w:t>
      </w:r>
    </w:p>
    <w:p w14:paraId="63B6A0BD" w14:textId="77777777" w:rsidR="00F52626" w:rsidRPr="00BF259C" w:rsidRDefault="00F52626" w:rsidP="00A83E1D">
      <w:pPr>
        <w:spacing w:after="16"/>
        <w:ind w:left="142" w:firstLine="0"/>
        <w:rPr>
          <w:color w:val="auto"/>
        </w:rPr>
      </w:pPr>
      <w:r w:rsidRPr="00BF259C">
        <w:rPr>
          <w:color w:val="auto"/>
        </w:rPr>
        <w:t xml:space="preserve"> W pozostałych przypadkach przedstawiciel Zlecającego zgłosi fakt na piśmie do Wydziału Transportu KWP w Bydgoszczy, celem powiadomienia Wykonawcy. W uzasadnionym przypadku Zamawiający ma prawo odmówić zapłaty za nienależycie wykonaną usługę.</w:t>
      </w:r>
    </w:p>
    <w:p w14:paraId="70414B99" w14:textId="77777777" w:rsidR="00F52626" w:rsidRDefault="00A83E1D" w:rsidP="00A83E1D">
      <w:pPr>
        <w:spacing w:after="16"/>
        <w:ind w:left="142" w:firstLine="0"/>
      </w:pPr>
      <w:r>
        <w:rPr>
          <w:color w:val="00000A"/>
        </w:rPr>
        <w:t>5 .</w:t>
      </w:r>
      <w:r w:rsidR="00B32F67" w:rsidRPr="00A83E1D">
        <w:rPr>
          <w:color w:val="00000A"/>
        </w:rPr>
        <w:t xml:space="preserve">W przypadku uszkodzenia pojazdu Zamawiającego podczas wykonywania przedmiotu umowy przedstawiciel Zlecającego niezwłocznie zgłosi ten fakt przedstawicielowi Wykonawcy realizującemu </w:t>
      </w:r>
      <w:r w:rsidR="00B32F67" w:rsidRPr="00A83E1D">
        <w:rPr>
          <w:color w:val="auto"/>
        </w:rPr>
        <w:t>usługę</w:t>
      </w:r>
      <w:r w:rsidR="00F52626" w:rsidRPr="00A83E1D">
        <w:rPr>
          <w:color w:val="auto"/>
        </w:rPr>
        <w:t xml:space="preserve"> lub   w przypadku jego braku telefonicznie pod nr </w:t>
      </w:r>
      <w:r w:rsidR="009140AF">
        <w:rPr>
          <w:color w:val="auto"/>
        </w:rPr>
        <w:t>…………..</w:t>
      </w:r>
    </w:p>
    <w:p w14:paraId="13FE1DBA" w14:textId="77777777" w:rsidR="00586BCD" w:rsidRDefault="00F52626" w:rsidP="006C342A">
      <w:pPr>
        <w:spacing w:after="16"/>
        <w:ind w:left="149" w:firstLine="0"/>
        <w:rPr>
          <w:b/>
        </w:rPr>
      </w:pPr>
      <w:r w:rsidRPr="00BF259C">
        <w:rPr>
          <w:color w:val="auto"/>
        </w:rPr>
        <w:t>Następnie w terminie do 14 dni Zamawiający potwierdzi zdarzenie Wykonawcy przesyłając zawiadomienie na adres siedziby  lub e-mail:</w:t>
      </w:r>
      <w:r w:rsidR="00F80355">
        <w:rPr>
          <w:color w:val="auto"/>
        </w:rPr>
        <w:t xml:space="preserve"> ……………</w:t>
      </w:r>
    </w:p>
    <w:p w14:paraId="16C726D7" w14:textId="77777777" w:rsidR="00B3005E" w:rsidRDefault="00B32F67">
      <w:pPr>
        <w:keepNext/>
        <w:keepLines/>
        <w:spacing w:after="53" w:line="259" w:lineRule="auto"/>
        <w:ind w:left="89" w:right="5"/>
        <w:jc w:val="center"/>
        <w:outlineLvl w:val="0"/>
        <w:rPr>
          <w:b/>
        </w:rPr>
      </w:pPr>
      <w:r>
        <w:rPr>
          <w:b/>
        </w:rPr>
        <w:t xml:space="preserve">§ 4 </w:t>
      </w:r>
    </w:p>
    <w:p w14:paraId="7129B768" w14:textId="77777777" w:rsidR="003042B4" w:rsidRDefault="00B32F67">
      <w:pPr>
        <w:numPr>
          <w:ilvl w:val="0"/>
          <w:numId w:val="4"/>
        </w:numPr>
        <w:ind w:hanging="285"/>
        <w:rPr>
          <w:color w:val="00000A"/>
        </w:rPr>
      </w:pPr>
      <w:r>
        <w:rPr>
          <w:color w:val="00000A"/>
        </w:rPr>
        <w:t>Rozliczenie za wykonywane usługi dokonywane będzie w cyklach miesięcznych na podstawie liczby wykonanych usług w okresie realizacji umowy  i w oparciu o następujące ceny ryczałtowe:</w:t>
      </w:r>
    </w:p>
    <w:p w14:paraId="686DFE8D" w14:textId="4C045F98" w:rsidR="00B3005E" w:rsidRPr="00B546F5" w:rsidRDefault="00F11F64" w:rsidP="00B546F5">
      <w:pPr>
        <w:pStyle w:val="Akapitzlist"/>
        <w:numPr>
          <w:ilvl w:val="0"/>
          <w:numId w:val="34"/>
        </w:numPr>
        <w:spacing w:after="10" w:line="307" w:lineRule="auto"/>
        <w:ind w:right="416"/>
        <w:jc w:val="left"/>
        <w:rPr>
          <w:b/>
          <w:i/>
          <w:color w:val="00000A"/>
        </w:rPr>
      </w:pPr>
      <w:r w:rsidRPr="00B546F5">
        <w:rPr>
          <w:b/>
          <w:i/>
          <w:color w:val="00000A"/>
        </w:rPr>
        <w:t>mycie podstawowe samochodu osobowego w kwocie brutto: ………. zł (słownie:</w:t>
      </w:r>
      <w:r w:rsidR="007F6875" w:rsidRPr="00B546F5">
        <w:rPr>
          <w:b/>
          <w:i/>
          <w:color w:val="00000A"/>
        </w:rPr>
        <w:t xml:space="preserve"> </w:t>
      </w:r>
      <w:r w:rsidRPr="00B546F5">
        <w:rPr>
          <w:b/>
          <w:i/>
          <w:color w:val="00000A"/>
        </w:rPr>
        <w:t>……………. złotych 00</w:t>
      </w:r>
      <w:r w:rsidR="007F6875" w:rsidRPr="00B546F5">
        <w:rPr>
          <w:b/>
          <w:i/>
          <w:color w:val="00000A"/>
        </w:rPr>
        <w:t>/</w:t>
      </w:r>
      <w:r w:rsidRPr="00B546F5">
        <w:rPr>
          <w:b/>
          <w:i/>
          <w:color w:val="00000A"/>
        </w:rPr>
        <w:t>100);</w:t>
      </w:r>
    </w:p>
    <w:p w14:paraId="5ECB451B" w14:textId="0BA077D3" w:rsidR="00B3005E" w:rsidRPr="00B546F5" w:rsidRDefault="00B32F67" w:rsidP="00B546F5">
      <w:pPr>
        <w:pStyle w:val="Akapitzlist"/>
        <w:numPr>
          <w:ilvl w:val="0"/>
          <w:numId w:val="34"/>
        </w:numPr>
        <w:spacing w:after="10" w:line="307" w:lineRule="auto"/>
        <w:ind w:right="416"/>
        <w:jc w:val="left"/>
        <w:rPr>
          <w:b/>
          <w:i/>
          <w:color w:val="00000A"/>
        </w:rPr>
      </w:pPr>
      <w:r w:rsidRPr="00B546F5">
        <w:rPr>
          <w:b/>
          <w:i/>
          <w:color w:val="00000A"/>
        </w:rPr>
        <w:t>mycie podstawowe samoch</w:t>
      </w:r>
      <w:r w:rsidR="00D22307" w:rsidRPr="00B546F5">
        <w:rPr>
          <w:b/>
          <w:i/>
          <w:color w:val="00000A"/>
        </w:rPr>
        <w:t>odu typu furgon/ pick-up</w:t>
      </w:r>
      <w:r w:rsidRPr="00B546F5">
        <w:rPr>
          <w:b/>
          <w:i/>
          <w:color w:val="00000A"/>
        </w:rPr>
        <w:t xml:space="preserve">  w kwocie brutto</w:t>
      </w:r>
      <w:r w:rsidR="00D22307" w:rsidRPr="00B546F5">
        <w:rPr>
          <w:b/>
          <w:i/>
          <w:color w:val="00000A"/>
        </w:rPr>
        <w:t xml:space="preserve">: ……. </w:t>
      </w:r>
      <w:r w:rsidR="00B546F5" w:rsidRPr="00B546F5">
        <w:rPr>
          <w:b/>
          <w:i/>
          <w:color w:val="00000A"/>
        </w:rPr>
        <w:t>Z</w:t>
      </w:r>
      <w:r w:rsidR="00D22307" w:rsidRPr="00B546F5">
        <w:rPr>
          <w:b/>
          <w:i/>
          <w:color w:val="00000A"/>
        </w:rPr>
        <w:t>ł</w:t>
      </w:r>
      <w:r w:rsidR="00B546F5">
        <w:rPr>
          <w:b/>
          <w:i/>
          <w:color w:val="00000A"/>
        </w:rPr>
        <w:br/>
      </w:r>
      <w:r w:rsidR="00D22307" w:rsidRPr="00B546F5">
        <w:rPr>
          <w:b/>
          <w:i/>
          <w:color w:val="00000A"/>
        </w:rPr>
        <w:t xml:space="preserve"> (słownie: …………..</w:t>
      </w:r>
      <w:r w:rsidR="006E6E0C" w:rsidRPr="00B546F5">
        <w:rPr>
          <w:b/>
          <w:i/>
          <w:color w:val="00000A"/>
        </w:rPr>
        <w:t xml:space="preserve"> </w:t>
      </w:r>
      <w:r w:rsidR="00FE06B0" w:rsidRPr="00B546F5">
        <w:rPr>
          <w:b/>
          <w:i/>
          <w:color w:val="00000A"/>
        </w:rPr>
        <w:t xml:space="preserve"> </w:t>
      </w:r>
      <w:r w:rsidR="006E6E0C" w:rsidRPr="00B546F5">
        <w:rPr>
          <w:b/>
          <w:i/>
          <w:color w:val="00000A"/>
        </w:rPr>
        <w:t>złotych 00/100).</w:t>
      </w:r>
    </w:p>
    <w:p w14:paraId="37270D80" w14:textId="3FCD51A4" w:rsidR="00B3005E" w:rsidRDefault="00F80355">
      <w:pPr>
        <w:numPr>
          <w:ilvl w:val="0"/>
          <w:numId w:val="4"/>
        </w:numPr>
        <w:spacing w:after="0" w:line="312" w:lineRule="auto"/>
        <w:ind w:hanging="285"/>
      </w:pPr>
      <w:r>
        <w:t xml:space="preserve">Maksymalna </w:t>
      </w:r>
      <w:r w:rsidR="00B546F5">
        <w:t>w</w:t>
      </w:r>
      <w:r w:rsidR="00B32F67">
        <w:t xml:space="preserve">artość umowy wynosi </w:t>
      </w:r>
      <w:r w:rsidR="00A34558">
        <w:rPr>
          <w:b/>
        </w:rPr>
        <w:t>…….</w:t>
      </w:r>
      <w:r w:rsidR="0095588C" w:rsidRPr="003E3559">
        <w:rPr>
          <w:b/>
        </w:rPr>
        <w:t xml:space="preserve"> </w:t>
      </w:r>
      <w:r w:rsidR="00B32F67" w:rsidRPr="003E3559">
        <w:rPr>
          <w:b/>
        </w:rPr>
        <w:t>złotych brutto</w:t>
      </w:r>
      <w:r w:rsidR="00B32F67">
        <w:t xml:space="preserve"> (słownie:</w:t>
      </w:r>
      <w:r w:rsidR="00B546F5">
        <w:t>……………………</w:t>
      </w:r>
      <w:r w:rsidR="00B32F67">
        <w:t xml:space="preserve">). </w:t>
      </w:r>
    </w:p>
    <w:p w14:paraId="703DC888" w14:textId="77777777" w:rsidR="00B3005E" w:rsidRDefault="00B32F67">
      <w:pPr>
        <w:numPr>
          <w:ilvl w:val="0"/>
          <w:numId w:val="4"/>
        </w:numPr>
        <w:ind w:hanging="285"/>
      </w:pPr>
      <w:r>
        <w:t xml:space="preserve">Wykonawca oświadcza, że ceny określone w ust. 1 uwzględniają wszystkie koszty wykonania świadczonej usługi, w tym w szczególności koszty środków czyszczących, robocizny, zużycia wody, energii elektrycznej, </w:t>
      </w:r>
      <w:r w:rsidR="004413C2" w:rsidRPr="00BF259C">
        <w:rPr>
          <w:color w:val="auto"/>
        </w:rPr>
        <w:t xml:space="preserve">wydanych kart/żetonów/kodów lub innych środków dostępowych </w:t>
      </w:r>
      <w:r w:rsidR="004413C2">
        <w:t xml:space="preserve">, </w:t>
      </w:r>
      <w:r>
        <w:t xml:space="preserve">ubezpieczenia OC i inne wynikające ze świadczonej usługi, a nadto że nie ulegną one zmianie w okresie obowiązywania umowy. </w:t>
      </w:r>
    </w:p>
    <w:p w14:paraId="0D42EBDE" w14:textId="77777777" w:rsidR="004413C2" w:rsidRPr="00BF259C" w:rsidRDefault="00B32F67" w:rsidP="004413C2">
      <w:pPr>
        <w:numPr>
          <w:ilvl w:val="0"/>
          <w:numId w:val="4"/>
        </w:numPr>
        <w:ind w:hanging="285"/>
        <w:rPr>
          <w:color w:val="auto"/>
        </w:rPr>
      </w:pPr>
      <w:r>
        <w:t xml:space="preserve">Faktura za wykonane przez Wykonawcę usługi mycia pojazdów w danym miesiącu wystawiona </w:t>
      </w:r>
      <w:r>
        <w:rPr>
          <w:color w:val="00000A"/>
        </w:rPr>
        <w:t>będzie</w:t>
      </w:r>
      <w:r w:rsidRPr="001B5B75">
        <w:rPr>
          <w:color w:val="FF0000"/>
        </w:rPr>
        <w:t xml:space="preserve"> </w:t>
      </w:r>
      <w:r w:rsidR="004413C2" w:rsidRPr="00BF259C">
        <w:rPr>
          <w:color w:val="auto"/>
        </w:rPr>
        <w:t>zbiorczo</w:t>
      </w:r>
      <w:r w:rsidR="004413C2">
        <w:rPr>
          <w:color w:val="auto"/>
        </w:rPr>
        <w:t xml:space="preserve"> </w:t>
      </w:r>
      <w:r w:rsidR="004413C2" w:rsidRPr="00330520">
        <w:rPr>
          <w:color w:val="auto"/>
        </w:rPr>
        <w:t xml:space="preserve">do </w:t>
      </w:r>
      <w:r w:rsidR="001B5B75" w:rsidRPr="00330520">
        <w:rPr>
          <w:color w:val="auto"/>
        </w:rPr>
        <w:t>5-go dnia następnego miesiąca</w:t>
      </w:r>
      <w:r w:rsidRPr="00330520">
        <w:rPr>
          <w:color w:val="auto"/>
        </w:rPr>
        <w:t>. Wykonawca</w:t>
      </w:r>
      <w:r>
        <w:rPr>
          <w:color w:val="00000A"/>
        </w:rPr>
        <w:t xml:space="preserve"> dołączy do każdej faktury wykaz wykonanych usług </w:t>
      </w:r>
      <w:r w:rsidRPr="00BF259C">
        <w:rPr>
          <w:color w:val="auto"/>
        </w:rPr>
        <w:t>zgodny z załącznikiem nr 1 do umowy.</w:t>
      </w:r>
    </w:p>
    <w:p w14:paraId="5B5F4AD6" w14:textId="77777777" w:rsidR="004413C2" w:rsidRPr="00BF259C" w:rsidRDefault="004413C2" w:rsidP="004413C2">
      <w:pPr>
        <w:ind w:left="427" w:firstLine="0"/>
        <w:rPr>
          <w:color w:val="auto"/>
        </w:rPr>
      </w:pPr>
      <w:r w:rsidRPr="00BF259C">
        <w:rPr>
          <w:color w:val="auto"/>
        </w:rPr>
        <w:t>W przypadku myjni automatycznej  obsługiwanej w systemie wydanych kart/ żetonów/kodów lub innych wydanych w powyższym zakresie środków dostępowych dla wykonania usługi, do faktury Wykonawca dołączy wykaz wykonanych usług zawierający co najmniej: datę wykonania usługi, rodzaj usługi, dane identyfikujące dotyczące kart/ żetonów/kodów lub innych wydanych w powyższym zakresie środków dostępowych dla wykonania usługi.</w:t>
      </w:r>
    </w:p>
    <w:p w14:paraId="71C6CD81" w14:textId="77777777" w:rsidR="00B3005E" w:rsidRDefault="00B32F67">
      <w:pPr>
        <w:numPr>
          <w:ilvl w:val="0"/>
          <w:numId w:val="4"/>
        </w:numPr>
        <w:ind w:hanging="285"/>
      </w:pPr>
      <w:r>
        <w:t>Faktura za mycie pojazdów będzi</w:t>
      </w:r>
      <w:r w:rsidR="001926E9">
        <w:t xml:space="preserve">e płatna przelewem na wskazany </w:t>
      </w:r>
      <w:r>
        <w:t xml:space="preserve">przez  Wykonawcę w  fakturze  rachunek bankowy w terminie </w:t>
      </w:r>
      <w:r w:rsidR="00AB7025">
        <w:t xml:space="preserve">do </w:t>
      </w:r>
      <w:r>
        <w:t xml:space="preserve">30 dni od daty doręczenia należycie wystawionej faktury Zlecającemu.  </w:t>
      </w:r>
    </w:p>
    <w:p w14:paraId="72C6BEED" w14:textId="77777777" w:rsidR="00B3005E" w:rsidRDefault="00B32F67">
      <w:pPr>
        <w:numPr>
          <w:ilvl w:val="0"/>
          <w:numId w:val="4"/>
        </w:numPr>
        <w:ind w:hanging="285"/>
      </w:pPr>
      <w:r>
        <w:t xml:space="preserve">Za termin zapłaty przyjmuje się datę obciążenia przez bank rachunku Zamawiającego. </w:t>
      </w:r>
    </w:p>
    <w:p w14:paraId="4D978E0C" w14:textId="77777777" w:rsidR="00B3005E" w:rsidRDefault="00B32F67">
      <w:pPr>
        <w:numPr>
          <w:ilvl w:val="0"/>
          <w:numId w:val="4"/>
        </w:numPr>
        <w:spacing w:after="101"/>
        <w:ind w:hanging="285"/>
      </w:pPr>
      <w:r>
        <w:t xml:space="preserve">Faktura za mycie pojazdów będzie zawierać między innymi: rodzaj wykonanej usługi, ilość usług mycia pojazdów, okres wykonania usług, zastosowaną cenę - zgodną z postanowieniami ust. 1 oraz kwotę do zapłaty.  </w:t>
      </w:r>
    </w:p>
    <w:p w14:paraId="4A313741" w14:textId="77777777" w:rsidR="00B3005E" w:rsidRDefault="00B32F67">
      <w:pPr>
        <w:numPr>
          <w:ilvl w:val="0"/>
          <w:numId w:val="4"/>
        </w:numPr>
        <w:ind w:left="426" w:hanging="285"/>
      </w:pPr>
      <w:r>
        <w:t>Wykonawca wystawi fakturę na Komendę Wojewódzką Policji w Bydgoszczy ul. Powstańców Wielkopolskich 7, 85-090 Bydgoszcz, NIP: 554-183-29-93, która jest płatnikiem należności wynikającej z faktury.</w:t>
      </w:r>
    </w:p>
    <w:p w14:paraId="5D218ABC" w14:textId="77777777" w:rsidR="00B3005E" w:rsidRDefault="00B32F67">
      <w:pPr>
        <w:numPr>
          <w:ilvl w:val="0"/>
          <w:numId w:val="4"/>
        </w:numPr>
        <w:spacing w:after="20"/>
        <w:ind w:left="426" w:hanging="285"/>
      </w:pPr>
      <w:r>
        <w:lastRenderedPageBreak/>
        <w:t xml:space="preserve">Fakturę Wykonawca przekazuje </w:t>
      </w:r>
      <w:r w:rsidR="004413C2" w:rsidRPr="00BF259C">
        <w:rPr>
          <w:color w:val="auto"/>
        </w:rPr>
        <w:t>do jednostki</w:t>
      </w:r>
      <w:r w:rsidR="003C002B">
        <w:rPr>
          <w:color w:val="auto"/>
        </w:rPr>
        <w:t xml:space="preserve"> KMP/</w:t>
      </w:r>
      <w:r w:rsidR="000B5138">
        <w:rPr>
          <w:color w:val="auto"/>
        </w:rPr>
        <w:t xml:space="preserve"> </w:t>
      </w:r>
      <w:r w:rsidR="00C550D3">
        <w:rPr>
          <w:color w:val="auto"/>
        </w:rPr>
        <w:t>KPP</w:t>
      </w:r>
      <w:r w:rsidR="004413C2" w:rsidRPr="00BF259C">
        <w:rPr>
          <w:color w:val="auto"/>
        </w:rPr>
        <w:t xml:space="preserve"> </w:t>
      </w:r>
      <w:r w:rsidR="005164F9">
        <w:rPr>
          <w:color w:val="auto"/>
        </w:rPr>
        <w:t xml:space="preserve">w </w:t>
      </w:r>
      <w:r w:rsidR="00C550D3">
        <w:rPr>
          <w:color w:val="auto"/>
        </w:rPr>
        <w:t>…………….</w:t>
      </w:r>
    </w:p>
    <w:p w14:paraId="6AD42B21" w14:textId="77777777" w:rsidR="001B5B75" w:rsidRPr="00111BD0" w:rsidRDefault="001B5B75" w:rsidP="001B5B75">
      <w:pPr>
        <w:widowControl w:val="0"/>
        <w:numPr>
          <w:ilvl w:val="0"/>
          <w:numId w:val="4"/>
        </w:numPr>
        <w:suppressAutoHyphens/>
        <w:overflowPunct w:val="0"/>
        <w:autoSpaceDE w:val="0"/>
        <w:adjustRightInd w:val="0"/>
        <w:spacing w:after="0" w:line="276" w:lineRule="auto"/>
        <w:textAlignment w:val="baseline"/>
        <w:rPr>
          <w:color w:val="auto"/>
        </w:rPr>
      </w:pPr>
      <w:r w:rsidRPr="00330520">
        <w:rPr>
          <w:color w:val="auto"/>
          <w:spacing w:val="1"/>
        </w:rPr>
        <w:t>Wykonawca może przesłać fakturę za pośrednictwem Platformy Elektronicznego Fakturowania. Terminy płatności faktury oraz zapisy określone w ust. 1 –7 niniejszego paragrafu stosuje się odpowiednio.</w:t>
      </w:r>
    </w:p>
    <w:p w14:paraId="68879336" w14:textId="77777777" w:rsidR="00A86B9A" w:rsidRPr="00A86B9A" w:rsidRDefault="00111BD0" w:rsidP="00524C02">
      <w:pPr>
        <w:pStyle w:val="Akapitzlist"/>
        <w:widowControl w:val="0"/>
        <w:numPr>
          <w:ilvl w:val="0"/>
          <w:numId w:val="4"/>
        </w:numPr>
        <w:suppressAutoHyphens/>
        <w:autoSpaceDE w:val="0"/>
        <w:spacing w:after="0" w:line="276" w:lineRule="auto"/>
        <w:rPr>
          <w:b/>
        </w:rPr>
      </w:pPr>
      <w:r w:rsidRPr="00CD37BD">
        <w:rPr>
          <w:szCs w:val="24"/>
        </w:rPr>
        <w:t xml:space="preserve">W przypadku wystawiania </w:t>
      </w:r>
      <w:proofErr w:type="spellStart"/>
      <w:r w:rsidRPr="00CD37BD">
        <w:rPr>
          <w:szCs w:val="24"/>
        </w:rPr>
        <w:t>eFaktury</w:t>
      </w:r>
      <w:proofErr w:type="spellEnd"/>
      <w:r w:rsidRPr="00CD37BD">
        <w:rPr>
          <w:szCs w:val="24"/>
        </w:rPr>
        <w:t xml:space="preserve"> zgodnie z </w:t>
      </w:r>
      <w:hyperlink r:id="rId8" w:history="1">
        <w:r w:rsidRPr="00CD37BD">
          <w:rPr>
            <w:rStyle w:val="Hipercze"/>
            <w:szCs w:val="24"/>
          </w:rPr>
          <w:t>Rozporządzeniem Ministra Przedsiębiorczości 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</w:t>
        </w:r>
      </w:hyperlink>
      <w:r w:rsidRPr="00CD37BD">
        <w:rPr>
          <w:szCs w:val="24"/>
        </w:rPr>
        <w:t xml:space="preserve"> </w:t>
      </w:r>
      <w:r w:rsidR="00575D7D" w:rsidRPr="00CD37BD">
        <w:rPr>
          <w:szCs w:val="24"/>
        </w:rPr>
        <w:t xml:space="preserve">należy umieścić nr umowy (kontrakt), w polu „opis” zapis </w:t>
      </w:r>
      <w:r w:rsidR="00575D7D" w:rsidRPr="00CD37BD">
        <w:rPr>
          <w:i/>
          <w:szCs w:val="24"/>
        </w:rPr>
        <w:t>–</w:t>
      </w:r>
      <w:r w:rsidR="00160CED">
        <w:rPr>
          <w:i/>
          <w:szCs w:val="24"/>
        </w:rPr>
        <w:t>KMP/</w:t>
      </w:r>
      <w:r w:rsidR="0004523A">
        <w:rPr>
          <w:i/>
          <w:szCs w:val="24"/>
        </w:rPr>
        <w:t xml:space="preserve">KPP </w:t>
      </w:r>
      <w:r w:rsidR="00E8137A">
        <w:rPr>
          <w:i/>
          <w:szCs w:val="24"/>
        </w:rPr>
        <w:t>…………..……</w:t>
      </w:r>
      <w:r w:rsidR="0004523A">
        <w:rPr>
          <w:i/>
          <w:szCs w:val="24"/>
        </w:rPr>
        <w:t xml:space="preserve">, </w:t>
      </w:r>
      <w:r w:rsidR="00575D7D" w:rsidRPr="00CD37BD">
        <w:rPr>
          <w:i/>
          <w:szCs w:val="24"/>
        </w:rPr>
        <w:t>w Danych uzupełniających - w polu „Referencja kupującego” symbol:</w:t>
      </w:r>
      <w:r w:rsidR="00E8137A">
        <w:rPr>
          <w:i/>
          <w:szCs w:val="24"/>
        </w:rPr>
        <w:t>……….</w:t>
      </w:r>
      <w:r w:rsidR="0004523A">
        <w:rPr>
          <w:i/>
          <w:szCs w:val="24"/>
        </w:rPr>
        <w:t>.</w:t>
      </w:r>
    </w:p>
    <w:p w14:paraId="34277322" w14:textId="77777777" w:rsidR="00A86B9A" w:rsidRPr="00A86B9A" w:rsidRDefault="00575D7D" w:rsidP="00A86B9A">
      <w:pPr>
        <w:widowControl w:val="0"/>
        <w:suppressAutoHyphens/>
        <w:autoSpaceDE w:val="0"/>
        <w:spacing w:after="0" w:line="276" w:lineRule="auto"/>
        <w:ind w:left="67" w:firstLine="0"/>
        <w:rPr>
          <w:b/>
        </w:rPr>
      </w:pPr>
      <w:r w:rsidRPr="00A86B9A">
        <w:rPr>
          <w:i/>
          <w:szCs w:val="24"/>
        </w:rPr>
        <w:t xml:space="preserve"> </w:t>
      </w:r>
      <w:r w:rsidR="00AD3E0F" w:rsidRPr="00A86B9A">
        <w:rPr>
          <w:szCs w:val="24"/>
        </w:rPr>
        <w:t xml:space="preserve">  </w:t>
      </w:r>
    </w:p>
    <w:p w14:paraId="6878A422" w14:textId="77777777" w:rsidR="00B3005E" w:rsidRPr="00A86B9A" w:rsidRDefault="00A86B9A" w:rsidP="00A86B9A">
      <w:pPr>
        <w:widowControl w:val="0"/>
        <w:suppressAutoHyphens/>
        <w:autoSpaceDE w:val="0"/>
        <w:spacing w:after="0" w:line="276" w:lineRule="auto"/>
        <w:ind w:left="67" w:firstLine="0"/>
        <w:rPr>
          <w:b/>
        </w:rPr>
      </w:pPr>
      <w:r>
        <w:rPr>
          <w:szCs w:val="24"/>
        </w:rPr>
        <w:t xml:space="preserve">                                                                                   </w:t>
      </w:r>
      <w:r w:rsidRPr="00A86B9A">
        <w:rPr>
          <w:b/>
          <w:szCs w:val="24"/>
        </w:rPr>
        <w:t xml:space="preserve">§5    </w:t>
      </w:r>
      <w:r w:rsidR="00AD3E0F" w:rsidRPr="00A86B9A">
        <w:rPr>
          <w:b/>
          <w:szCs w:val="24"/>
        </w:rPr>
        <w:t xml:space="preserve">                                                                               </w:t>
      </w:r>
    </w:p>
    <w:p w14:paraId="773DA2CF" w14:textId="77777777" w:rsidR="00B3005E" w:rsidRDefault="00B32F67">
      <w:pPr>
        <w:numPr>
          <w:ilvl w:val="0"/>
          <w:numId w:val="5"/>
        </w:numPr>
        <w:ind w:hanging="285"/>
      </w:pPr>
      <w:r>
        <w:t xml:space="preserve">Zamawiający zastrzega sobie prawo do odstąpienia od umowy oraz naliczenia kary umownej zgodnie            </w:t>
      </w:r>
      <w:r w:rsidR="00B0123E">
        <w:t xml:space="preserve">    </w:t>
      </w:r>
      <w:r>
        <w:t xml:space="preserve"> z § 6 ust. 1 w przypadku nienależytego realizowania postanowień umowy przez Wykonawcę, a w szczególności: </w:t>
      </w:r>
    </w:p>
    <w:p w14:paraId="129BE613" w14:textId="77777777" w:rsidR="00B3005E" w:rsidRDefault="00B32F67">
      <w:pPr>
        <w:numPr>
          <w:ilvl w:val="1"/>
          <w:numId w:val="5"/>
        </w:numPr>
      </w:pPr>
      <w:r>
        <w:t>uszkodzenia bądź utraty powierzonego pojazdu lub jego wyposażenia z przyczyn leżących po stronie Wykonawcy lub podwykonawcy,</w:t>
      </w:r>
    </w:p>
    <w:p w14:paraId="01D61895" w14:textId="77777777" w:rsidR="00B3005E" w:rsidRDefault="00B32F67">
      <w:pPr>
        <w:numPr>
          <w:ilvl w:val="1"/>
          <w:numId w:val="5"/>
        </w:numPr>
      </w:pPr>
      <w:r>
        <w:t xml:space="preserve">niezachowania warunków określonych w § 1 lub § 3 umowy, </w:t>
      </w:r>
    </w:p>
    <w:p w14:paraId="0D79D004" w14:textId="77777777" w:rsidR="00B3005E" w:rsidRDefault="00B32F67">
      <w:pPr>
        <w:numPr>
          <w:ilvl w:val="1"/>
          <w:numId w:val="5"/>
        </w:numPr>
        <w:rPr>
          <w:color w:val="00000A"/>
        </w:rPr>
      </w:pPr>
      <w:r>
        <w:t xml:space="preserve">odmowy  </w:t>
      </w:r>
      <w:r>
        <w:rPr>
          <w:color w:val="00000A"/>
        </w:rPr>
        <w:t xml:space="preserve">przyjęcia zlecenia mycia lub </w:t>
      </w:r>
      <w:r w:rsidR="004413C2" w:rsidRPr="00BF259C">
        <w:rPr>
          <w:color w:val="auto"/>
        </w:rPr>
        <w:t>poprawy</w:t>
      </w:r>
      <w:r w:rsidR="004413C2">
        <w:rPr>
          <w:color w:val="00000A"/>
        </w:rPr>
        <w:t xml:space="preserve"> </w:t>
      </w:r>
      <w:r>
        <w:rPr>
          <w:color w:val="00000A"/>
        </w:rPr>
        <w:t>nienależycie wykonywanych usług,</w:t>
      </w:r>
    </w:p>
    <w:p w14:paraId="152DF2AA" w14:textId="77777777" w:rsidR="00B3005E" w:rsidRDefault="00B32F67">
      <w:pPr>
        <w:numPr>
          <w:ilvl w:val="1"/>
          <w:numId w:val="5"/>
        </w:numPr>
        <w:rPr>
          <w:color w:val="00000A"/>
        </w:rPr>
      </w:pPr>
      <w:r>
        <w:rPr>
          <w:color w:val="00000A"/>
        </w:rPr>
        <w:t>pobierania zawyżonych opłat niezgodnie z cennikiem określonym w § 4 ust.1</w:t>
      </w:r>
      <w:ins w:id="4" w:author="Daria Kolad" w:date="2026-01-08T13:16:00Z">
        <w:r w:rsidR="00A9261E">
          <w:rPr>
            <w:color w:val="00000A"/>
          </w:rPr>
          <w:t>,</w:t>
        </w:r>
      </w:ins>
      <w:del w:id="5" w:author="Daria Kolad" w:date="2026-01-08T13:16:00Z">
        <w:r w:rsidDel="00A9261E">
          <w:rPr>
            <w:color w:val="00000A"/>
          </w:rPr>
          <w:delText>.</w:delText>
        </w:r>
      </w:del>
      <w:r>
        <w:rPr>
          <w:color w:val="00000A"/>
        </w:rPr>
        <w:t xml:space="preserve"> </w:t>
      </w:r>
    </w:p>
    <w:p w14:paraId="1EC319A2" w14:textId="77777777" w:rsidR="00B3005E" w:rsidRDefault="00B32F67">
      <w:pPr>
        <w:numPr>
          <w:ilvl w:val="1"/>
          <w:numId w:val="5"/>
        </w:numPr>
        <w:rPr>
          <w:color w:val="00000A"/>
        </w:rPr>
      </w:pPr>
      <w:r>
        <w:rPr>
          <w:color w:val="00000A"/>
        </w:rPr>
        <w:t>zaprzestaniu świadczenia usług za wyjątkiem okoliczności o których mowa w §1 ust.7 oraz przyczyn losowych niezależnych od Wykonawcy</w:t>
      </w:r>
      <w:ins w:id="6" w:author="Daria Kolad" w:date="2026-01-08T13:16:00Z">
        <w:r w:rsidR="00A9261E">
          <w:rPr>
            <w:color w:val="00000A"/>
          </w:rPr>
          <w:t>,</w:t>
        </w:r>
      </w:ins>
      <w:del w:id="7" w:author="Daria Kolad" w:date="2026-01-08T13:16:00Z">
        <w:r w:rsidDel="00A9261E">
          <w:rPr>
            <w:color w:val="00000A"/>
          </w:rPr>
          <w:delText>.</w:delText>
        </w:r>
      </w:del>
    </w:p>
    <w:p w14:paraId="3DBB2655" w14:textId="77777777" w:rsidR="00B3005E" w:rsidRDefault="00B32F67">
      <w:pPr>
        <w:numPr>
          <w:ilvl w:val="1"/>
          <w:numId w:val="5"/>
        </w:numPr>
        <w:rPr>
          <w:color w:val="00000A"/>
        </w:rPr>
      </w:pPr>
      <w:r>
        <w:rPr>
          <w:color w:val="00000A"/>
        </w:rPr>
        <w:t>utraty możliwości wykonywania zamówienia leżącej po stronie Wykonawcy.</w:t>
      </w:r>
    </w:p>
    <w:p w14:paraId="4FBA537C" w14:textId="77777777" w:rsidR="00B3005E" w:rsidRDefault="00B32F67">
      <w:pPr>
        <w:numPr>
          <w:ilvl w:val="0"/>
          <w:numId w:val="5"/>
        </w:numPr>
        <w:ind w:hanging="285"/>
      </w:pPr>
      <w:r>
        <w:t xml:space="preserve">Odstąpienie od umowy dokonuje się w formie pisemnej pod rygorem nieważności, w terminie </w:t>
      </w:r>
      <w:r w:rsidR="00AB7025">
        <w:t xml:space="preserve">do </w:t>
      </w:r>
      <w:r>
        <w:t xml:space="preserve">30 dni od </w:t>
      </w:r>
    </w:p>
    <w:p w14:paraId="3A219643" w14:textId="77777777" w:rsidR="00B3005E" w:rsidRDefault="00B32F67" w:rsidP="00856070">
      <w:pPr>
        <w:spacing w:after="8"/>
        <w:ind w:left="519"/>
      </w:pPr>
      <w:r>
        <w:t xml:space="preserve">dnia powzięcia informacji o zaistnieniu okoliczności uzasadniających to odstąpienie. </w:t>
      </w:r>
    </w:p>
    <w:p w14:paraId="358E567E" w14:textId="77777777" w:rsidR="00C107A4" w:rsidRDefault="00C107A4">
      <w:pPr>
        <w:spacing w:after="58" w:line="259" w:lineRule="auto"/>
        <w:ind w:left="82" w:firstLine="0"/>
        <w:jc w:val="left"/>
      </w:pPr>
    </w:p>
    <w:p w14:paraId="3098E48F" w14:textId="77777777" w:rsidR="00B3005E" w:rsidRDefault="00B32F67">
      <w:pPr>
        <w:keepNext/>
        <w:keepLines/>
        <w:spacing w:after="53" w:line="259" w:lineRule="auto"/>
        <w:ind w:left="89" w:right="5"/>
        <w:jc w:val="center"/>
        <w:outlineLvl w:val="0"/>
        <w:rPr>
          <w:b/>
        </w:rPr>
      </w:pPr>
      <w:r>
        <w:rPr>
          <w:b/>
        </w:rPr>
        <w:t xml:space="preserve">§ 6 </w:t>
      </w:r>
    </w:p>
    <w:p w14:paraId="7485120B" w14:textId="77777777" w:rsidR="00B3005E" w:rsidRDefault="00B32F67">
      <w:pPr>
        <w:numPr>
          <w:ilvl w:val="0"/>
          <w:numId w:val="6"/>
        </w:numPr>
        <w:ind w:hanging="352"/>
      </w:pPr>
      <w:r>
        <w:t>W przypadku odstąpienia od umowy przez jedną ze stron z przyczyn leżących po stronie Wykonawcy, Wykonawca zapłaci  Zamawiającemu karę umowną w wysokości 10% wartości umownej, o której mowa w § 4 ust. 2.</w:t>
      </w:r>
    </w:p>
    <w:p w14:paraId="45CFBAB0" w14:textId="77777777" w:rsidR="00B3005E" w:rsidRDefault="00B32F67">
      <w:pPr>
        <w:numPr>
          <w:ilvl w:val="0"/>
          <w:numId w:val="6"/>
        </w:numPr>
        <w:ind w:hanging="352"/>
      </w:pPr>
      <w:r>
        <w:t xml:space="preserve">W przypadku </w:t>
      </w:r>
      <w:r>
        <w:rPr>
          <w:color w:val="00000A"/>
        </w:rPr>
        <w:t xml:space="preserve">niezachowania zasad określonych </w:t>
      </w:r>
      <w:r>
        <w:t>w § 1 ust. 4 pkt 1) Wykonawca zapłaci Zamawiającemu karę umowną w wysokości 0,1 % wartości, o której mowa w  § 4 ust. 2 za każdorazowy taki przypadek.</w:t>
      </w:r>
    </w:p>
    <w:p w14:paraId="3FC0E6A5" w14:textId="77777777" w:rsidR="00B3005E" w:rsidRDefault="00B32F67">
      <w:pPr>
        <w:numPr>
          <w:ilvl w:val="0"/>
          <w:numId w:val="6"/>
        </w:numPr>
        <w:ind w:hanging="352"/>
      </w:pPr>
      <w:r>
        <w:t xml:space="preserve">Jeżeli wartość szkody przekroczy wysokość należnych kar umownych, strony będą mogły dochodzić od siebie odszkodowania w wysokości rzeczywiście poniesionej szkody. </w:t>
      </w:r>
    </w:p>
    <w:p w14:paraId="665D0D2C" w14:textId="77777777" w:rsidR="00B3005E" w:rsidRDefault="00B32F67">
      <w:pPr>
        <w:numPr>
          <w:ilvl w:val="0"/>
          <w:numId w:val="6"/>
        </w:numPr>
        <w:ind w:hanging="352"/>
      </w:pPr>
      <w:r>
        <w:t xml:space="preserve">Zamawiający może potrącić należności wynikające z kar umownych przy opłacaniu faktur za realizację przedmiotu umowy. </w:t>
      </w:r>
    </w:p>
    <w:p w14:paraId="1ACF4AE5" w14:textId="29A62C2E" w:rsidR="00B3005E" w:rsidRDefault="00B32F67">
      <w:pPr>
        <w:numPr>
          <w:ilvl w:val="0"/>
          <w:numId w:val="6"/>
        </w:numPr>
        <w:ind w:left="567" w:hanging="426"/>
      </w:pPr>
      <w:r>
        <w:t>Zamawiający oświadcza, że wystawi Wykonawcy notę obciążeniową zawierającą szczegółowe naliczenie kwot w przypadku sytuacji, o której mowa w u</w:t>
      </w:r>
      <w:r>
        <w:rPr>
          <w:color w:val="00000A"/>
        </w:rPr>
        <w:t xml:space="preserve">st. 1, </w:t>
      </w:r>
      <w:r w:rsidR="00F80355">
        <w:rPr>
          <w:color w:val="00000A"/>
        </w:rPr>
        <w:t>2</w:t>
      </w:r>
      <w:r>
        <w:rPr>
          <w:color w:val="00000A"/>
        </w:rPr>
        <w:t xml:space="preserve">, </w:t>
      </w:r>
      <w:r w:rsidR="00F80355">
        <w:rPr>
          <w:color w:val="00000A"/>
        </w:rPr>
        <w:t>3</w:t>
      </w:r>
      <w:r>
        <w:rPr>
          <w:color w:val="00000A"/>
        </w:rPr>
        <w:t>.</w:t>
      </w:r>
    </w:p>
    <w:p w14:paraId="1D78FAFA" w14:textId="77777777" w:rsidR="00C107A4" w:rsidRDefault="00C107A4" w:rsidP="00856070">
      <w:pPr>
        <w:spacing w:after="14" w:line="259" w:lineRule="auto"/>
        <w:ind w:left="0" w:firstLine="0"/>
      </w:pPr>
    </w:p>
    <w:p w14:paraId="4540FCBF" w14:textId="77777777" w:rsidR="00B3005E" w:rsidRDefault="00B32F67">
      <w:pPr>
        <w:keepNext/>
        <w:keepLines/>
        <w:spacing w:after="9" w:line="259" w:lineRule="auto"/>
        <w:ind w:left="89" w:right="5"/>
        <w:jc w:val="center"/>
        <w:outlineLvl w:val="0"/>
        <w:rPr>
          <w:b/>
        </w:rPr>
      </w:pPr>
      <w:r>
        <w:rPr>
          <w:b/>
        </w:rPr>
        <w:t xml:space="preserve">§ 7  </w:t>
      </w:r>
    </w:p>
    <w:p w14:paraId="692D0081" w14:textId="77777777" w:rsidR="00B3005E" w:rsidRDefault="00B32F67">
      <w:pPr>
        <w:numPr>
          <w:ilvl w:val="0"/>
          <w:numId w:val="7"/>
        </w:numPr>
        <w:ind w:hanging="352"/>
      </w:pPr>
      <w:r>
        <w:t>Umowa niniejsza obowiązuje</w:t>
      </w:r>
      <w:r w:rsidR="00E01492">
        <w:t xml:space="preserve"> </w:t>
      </w:r>
      <w:r w:rsidR="00280F48">
        <w:t>przez 12 miesi</w:t>
      </w:r>
      <w:r w:rsidR="00964135">
        <w:t>ę</w:t>
      </w:r>
      <w:r w:rsidR="00280F48">
        <w:t>cy</w:t>
      </w:r>
      <w:r w:rsidR="00323075">
        <w:t xml:space="preserve"> od dnia zawarcia </w:t>
      </w:r>
      <w:r>
        <w:t xml:space="preserve">, z zastrzeżeniem ust. 2, 3, 4. </w:t>
      </w:r>
    </w:p>
    <w:p w14:paraId="7E793BE3" w14:textId="77777777" w:rsidR="00B3005E" w:rsidRDefault="00B32F67">
      <w:pPr>
        <w:numPr>
          <w:ilvl w:val="0"/>
          <w:numId w:val="7"/>
        </w:numPr>
        <w:ind w:hanging="352"/>
      </w:pPr>
      <w:r>
        <w:t xml:space="preserve">W przypadku wcześniejszego wydatkowania kwoty brutto, o której mowa w § 4 ust. 2 umowa wygaśnie przed upływem terminu określonego w ust. 1. </w:t>
      </w:r>
    </w:p>
    <w:p w14:paraId="0BFB6A4E" w14:textId="77777777" w:rsidR="00B3005E" w:rsidRDefault="00B32F67">
      <w:pPr>
        <w:numPr>
          <w:ilvl w:val="0"/>
          <w:numId w:val="7"/>
        </w:numPr>
        <w:ind w:hanging="352"/>
      </w:pPr>
      <w:r>
        <w:t xml:space="preserve">Zamawiający może wydłużyć okres realizacji umowy do czasu wykorzystania kwoty, o której mowa § 4 ust. 2, co zostanie potwierdzone w formie aneksu podpisanego przez strony. </w:t>
      </w:r>
    </w:p>
    <w:p w14:paraId="4729E91C" w14:textId="77777777" w:rsidR="00B3005E" w:rsidRDefault="00B32F67">
      <w:pPr>
        <w:numPr>
          <w:ilvl w:val="0"/>
          <w:numId w:val="7"/>
        </w:numPr>
        <w:ind w:hanging="352"/>
      </w:pPr>
      <w:r>
        <w:t xml:space="preserve">Zamawiający korzystając z prawa opcji może zmniejszyć zamówienie do 30 % w stosunku do wartości o której mowa w § 4 ust. 2.  </w:t>
      </w:r>
    </w:p>
    <w:p w14:paraId="632A1208" w14:textId="77777777" w:rsidR="00586BCD" w:rsidRDefault="00586BCD" w:rsidP="00586BCD">
      <w:pPr>
        <w:spacing w:after="14"/>
        <w:ind w:left="284" w:firstLine="0"/>
        <w:contextualSpacing/>
      </w:pPr>
    </w:p>
    <w:p w14:paraId="4CAAE99D" w14:textId="77777777" w:rsidR="00F07950" w:rsidRDefault="00F07950" w:rsidP="00586BCD">
      <w:pPr>
        <w:spacing w:after="14"/>
        <w:ind w:left="284" w:firstLine="0"/>
        <w:contextualSpacing/>
      </w:pPr>
    </w:p>
    <w:p w14:paraId="6002BB15" w14:textId="77777777" w:rsidR="00C107A4" w:rsidRPr="00BF259C" w:rsidRDefault="00C107A4" w:rsidP="00586BCD">
      <w:pPr>
        <w:spacing w:after="14"/>
        <w:ind w:left="284" w:firstLine="0"/>
        <w:contextualSpacing/>
        <w:rPr>
          <w:color w:val="auto"/>
        </w:rPr>
      </w:pPr>
    </w:p>
    <w:p w14:paraId="63D01055" w14:textId="166DA1F2" w:rsidR="000C0CB3" w:rsidRDefault="00B32F67">
      <w:pPr>
        <w:keepNext/>
        <w:keepLines/>
        <w:spacing w:after="9" w:line="259" w:lineRule="auto"/>
        <w:ind w:left="89" w:right="5"/>
        <w:jc w:val="center"/>
        <w:outlineLvl w:val="0"/>
        <w:rPr>
          <w:b/>
          <w:color w:val="auto"/>
        </w:rPr>
      </w:pPr>
      <w:r w:rsidRPr="00BF259C">
        <w:rPr>
          <w:b/>
          <w:color w:val="auto"/>
        </w:rPr>
        <w:lastRenderedPageBreak/>
        <w:t xml:space="preserve">§ </w:t>
      </w:r>
      <w:r w:rsidR="00F07950">
        <w:rPr>
          <w:b/>
          <w:color w:val="auto"/>
        </w:rPr>
        <w:t>8</w:t>
      </w:r>
    </w:p>
    <w:p w14:paraId="400F88D0" w14:textId="77777777" w:rsidR="000C0CB3" w:rsidRPr="0058024A" w:rsidRDefault="000C0CB3" w:rsidP="000C0CB3">
      <w:pPr>
        <w:widowControl w:val="0"/>
        <w:numPr>
          <w:ilvl w:val="0"/>
          <w:numId w:val="32"/>
        </w:numPr>
        <w:overflowPunct w:val="0"/>
        <w:autoSpaceDE w:val="0"/>
        <w:spacing w:after="0" w:line="276" w:lineRule="auto"/>
        <w:ind w:left="426" w:hanging="426"/>
        <w:jc w:val="left"/>
        <w:textAlignment w:val="baseline"/>
        <w:rPr>
          <w:color w:val="auto"/>
        </w:rPr>
      </w:pPr>
      <w:r>
        <w:rPr>
          <w:b/>
          <w:color w:val="auto"/>
        </w:rPr>
        <w:t xml:space="preserve"> </w:t>
      </w:r>
      <w:r w:rsidRPr="0058024A">
        <w:rPr>
          <w:color w:val="auto"/>
        </w:rPr>
        <w:t>Osobą odpowiedzialną za realizację umowy</w:t>
      </w:r>
      <w:r w:rsidR="0046015A">
        <w:rPr>
          <w:color w:val="auto"/>
        </w:rPr>
        <w:t xml:space="preserve"> ze strony Zlecającego jest:</w:t>
      </w:r>
    </w:p>
    <w:p w14:paraId="2F0057AC" w14:textId="77777777" w:rsidR="000C0CB3" w:rsidRPr="0058024A" w:rsidRDefault="000C0CB3" w:rsidP="000C0CB3">
      <w:pPr>
        <w:spacing w:line="276" w:lineRule="auto"/>
        <w:ind w:left="426"/>
        <w:rPr>
          <w:color w:val="auto"/>
          <w:lang w:val="en-US"/>
        </w:rPr>
      </w:pPr>
      <w:r w:rsidRPr="0058024A">
        <w:rPr>
          <w:color w:val="auto"/>
          <w:lang w:val="en-US"/>
        </w:rPr>
        <w:t xml:space="preserve">- </w:t>
      </w:r>
      <w:r w:rsidR="009140AF">
        <w:rPr>
          <w:color w:val="auto"/>
          <w:lang w:val="en-US"/>
        </w:rPr>
        <w:t>……………</w:t>
      </w:r>
      <w:r w:rsidR="008B780A">
        <w:rPr>
          <w:color w:val="auto"/>
          <w:lang w:val="en-US"/>
        </w:rPr>
        <w:t>…</w:t>
      </w:r>
      <w:r w:rsidR="005629D2">
        <w:rPr>
          <w:color w:val="auto"/>
          <w:lang w:val="en-US"/>
        </w:rPr>
        <w:t xml:space="preserve">….   </w:t>
      </w:r>
      <w:r w:rsidR="00185739" w:rsidRPr="0058024A">
        <w:rPr>
          <w:color w:val="auto"/>
          <w:lang w:val="en-US"/>
        </w:rPr>
        <w:t xml:space="preserve">– </w:t>
      </w:r>
      <w:r w:rsidRPr="0058024A">
        <w:rPr>
          <w:color w:val="auto"/>
          <w:lang w:val="en-US"/>
        </w:rPr>
        <w:t xml:space="preserve">tel. nr </w:t>
      </w:r>
      <w:r w:rsidR="009140AF">
        <w:rPr>
          <w:color w:val="auto"/>
          <w:lang w:val="en-US"/>
        </w:rPr>
        <w:t>…………….</w:t>
      </w:r>
      <w:r w:rsidR="00185739" w:rsidRPr="0058024A">
        <w:rPr>
          <w:color w:val="auto"/>
          <w:lang w:val="en-US"/>
        </w:rPr>
        <w:t xml:space="preserve">, </w:t>
      </w:r>
      <w:r w:rsidRPr="0058024A">
        <w:rPr>
          <w:color w:val="auto"/>
          <w:lang w:val="en-US"/>
        </w:rPr>
        <w:t xml:space="preserve">adres e-mail: </w:t>
      </w:r>
      <w:r w:rsidR="009140AF">
        <w:rPr>
          <w:color w:val="auto"/>
          <w:lang w:val="en-US"/>
        </w:rPr>
        <w:t>………………………</w:t>
      </w:r>
    </w:p>
    <w:p w14:paraId="3B303F98" w14:textId="77777777" w:rsidR="000C0CB3" w:rsidRPr="0058024A" w:rsidRDefault="000C0CB3" w:rsidP="000C0CB3">
      <w:pPr>
        <w:spacing w:line="276" w:lineRule="auto"/>
        <w:ind w:firstLine="426"/>
        <w:rPr>
          <w:color w:val="auto"/>
        </w:rPr>
      </w:pPr>
      <w:r w:rsidRPr="0058024A">
        <w:rPr>
          <w:color w:val="auto"/>
        </w:rPr>
        <w:t xml:space="preserve"> W przypadku absencji osoby o której mowa w ust.1 czynności w zastępstwie realizuje:</w:t>
      </w:r>
    </w:p>
    <w:p w14:paraId="45048974" w14:textId="77777777" w:rsidR="000C0CB3" w:rsidRDefault="000C0CB3" w:rsidP="000C0CB3">
      <w:pPr>
        <w:spacing w:line="276" w:lineRule="auto"/>
        <w:ind w:left="426"/>
        <w:rPr>
          <w:color w:val="auto"/>
          <w:lang w:val="en-US"/>
        </w:rPr>
      </w:pPr>
      <w:r w:rsidRPr="0058024A">
        <w:rPr>
          <w:color w:val="auto"/>
          <w:lang w:val="en-US"/>
        </w:rPr>
        <w:t xml:space="preserve">- </w:t>
      </w:r>
      <w:r w:rsidR="009140AF">
        <w:rPr>
          <w:color w:val="auto"/>
          <w:lang w:val="en-US"/>
        </w:rPr>
        <w:t>……………</w:t>
      </w:r>
      <w:r w:rsidR="008B780A">
        <w:rPr>
          <w:color w:val="auto"/>
          <w:lang w:val="en-US"/>
        </w:rPr>
        <w:t>…</w:t>
      </w:r>
      <w:r w:rsidR="005629D2">
        <w:rPr>
          <w:color w:val="auto"/>
          <w:lang w:val="en-US"/>
        </w:rPr>
        <w:t xml:space="preserve">….   </w:t>
      </w:r>
      <w:r w:rsidR="00185739" w:rsidRPr="0058024A">
        <w:rPr>
          <w:color w:val="auto"/>
          <w:lang w:val="en-US"/>
        </w:rPr>
        <w:t xml:space="preserve">– </w:t>
      </w:r>
      <w:r w:rsidRPr="0058024A">
        <w:rPr>
          <w:color w:val="auto"/>
          <w:lang w:val="en-US"/>
        </w:rPr>
        <w:t>tel. nr</w:t>
      </w:r>
      <w:r w:rsidR="009140AF">
        <w:rPr>
          <w:color w:val="auto"/>
          <w:lang w:val="en-US"/>
        </w:rPr>
        <w:t>…………….</w:t>
      </w:r>
      <w:r w:rsidR="00185739">
        <w:rPr>
          <w:color w:val="auto"/>
          <w:lang w:val="en-US"/>
        </w:rPr>
        <w:t>,</w:t>
      </w:r>
      <w:r w:rsidRPr="0058024A">
        <w:rPr>
          <w:color w:val="auto"/>
          <w:lang w:val="en-US"/>
        </w:rPr>
        <w:t xml:space="preserve"> adres e-mail: </w:t>
      </w:r>
      <w:r w:rsidR="009140AF">
        <w:rPr>
          <w:color w:val="auto"/>
          <w:lang w:val="en-US"/>
        </w:rPr>
        <w:t>………………………</w:t>
      </w:r>
    </w:p>
    <w:p w14:paraId="5A19FBCF" w14:textId="77777777" w:rsidR="00185739" w:rsidRPr="0058024A" w:rsidRDefault="00185739" w:rsidP="008B780A">
      <w:pPr>
        <w:spacing w:line="276" w:lineRule="auto"/>
        <w:ind w:left="0" w:firstLine="0"/>
        <w:rPr>
          <w:color w:val="auto"/>
          <w:lang w:val="en-US"/>
        </w:rPr>
      </w:pPr>
    </w:p>
    <w:p w14:paraId="31DE17C8" w14:textId="77777777" w:rsidR="000C0CB3" w:rsidRPr="0058024A" w:rsidRDefault="000C0CB3" w:rsidP="000C0CB3">
      <w:pPr>
        <w:spacing w:line="276" w:lineRule="auto"/>
        <w:rPr>
          <w:color w:val="auto"/>
        </w:rPr>
      </w:pPr>
      <w:r w:rsidRPr="0058024A">
        <w:rPr>
          <w:color w:val="auto"/>
        </w:rPr>
        <w:t>2</w:t>
      </w:r>
      <w:r w:rsidR="0046015A">
        <w:rPr>
          <w:color w:val="auto"/>
        </w:rPr>
        <w:t>.  Osobą odpowiedzialną za realizację umowy ze strony Zamawiającego jest:</w:t>
      </w:r>
    </w:p>
    <w:p w14:paraId="3043167E" w14:textId="77777777" w:rsidR="000C0CB3" w:rsidRPr="0058024A" w:rsidRDefault="000C0CB3" w:rsidP="000C0CB3">
      <w:pPr>
        <w:spacing w:line="276" w:lineRule="auto"/>
        <w:ind w:left="426"/>
        <w:rPr>
          <w:color w:val="auto"/>
        </w:rPr>
      </w:pPr>
      <w:r w:rsidRPr="0058024A">
        <w:rPr>
          <w:color w:val="auto"/>
        </w:rPr>
        <w:t xml:space="preserve">- </w:t>
      </w:r>
      <w:r w:rsidR="008B780A">
        <w:rPr>
          <w:color w:val="auto"/>
        </w:rPr>
        <w:t>……………………</w:t>
      </w:r>
      <w:r w:rsidR="005629D2">
        <w:rPr>
          <w:color w:val="auto"/>
        </w:rPr>
        <w:t>…</w:t>
      </w:r>
      <w:r w:rsidRPr="0058024A">
        <w:rPr>
          <w:color w:val="auto"/>
        </w:rPr>
        <w:t xml:space="preserve">tel. </w:t>
      </w:r>
      <w:r w:rsidR="008B780A">
        <w:rPr>
          <w:color w:val="auto"/>
        </w:rPr>
        <w:t>n</w:t>
      </w:r>
      <w:r w:rsidRPr="0058024A">
        <w:rPr>
          <w:color w:val="auto"/>
        </w:rPr>
        <w:t>r</w:t>
      </w:r>
      <w:r w:rsidR="008B780A">
        <w:rPr>
          <w:color w:val="auto"/>
        </w:rPr>
        <w:t>…………</w:t>
      </w:r>
      <w:r w:rsidR="0046015A">
        <w:rPr>
          <w:color w:val="auto"/>
        </w:rPr>
        <w:t xml:space="preserve">, </w:t>
      </w:r>
      <w:r w:rsidRPr="0058024A">
        <w:rPr>
          <w:color w:val="auto"/>
        </w:rPr>
        <w:t>adres e-mail:</w:t>
      </w:r>
      <w:r w:rsidR="008B780A">
        <w:rPr>
          <w:color w:val="auto"/>
        </w:rPr>
        <w:t>……………………………</w:t>
      </w:r>
      <w:r w:rsidR="0046015A">
        <w:rPr>
          <w:color w:val="auto"/>
        </w:rPr>
        <w:t>;</w:t>
      </w:r>
    </w:p>
    <w:p w14:paraId="18C2BA84" w14:textId="77777777" w:rsidR="000C0CB3" w:rsidRPr="0058024A" w:rsidRDefault="000C0CB3" w:rsidP="000C0CB3">
      <w:pPr>
        <w:spacing w:line="276" w:lineRule="auto"/>
        <w:rPr>
          <w:color w:val="auto"/>
        </w:rPr>
      </w:pPr>
      <w:r w:rsidRPr="0058024A">
        <w:rPr>
          <w:color w:val="auto"/>
        </w:rPr>
        <w:t xml:space="preserve">        W przypadku absencji osoby o której mowa w ust.2 czynności w zastępstwie realizuje:</w:t>
      </w:r>
    </w:p>
    <w:p w14:paraId="017A0C29" w14:textId="77777777" w:rsidR="000C0CB3" w:rsidRDefault="000C0CB3" w:rsidP="000C0CB3">
      <w:pPr>
        <w:spacing w:line="276" w:lineRule="auto"/>
        <w:ind w:left="426"/>
        <w:rPr>
          <w:color w:val="auto"/>
          <w:lang w:val="en-US"/>
        </w:rPr>
      </w:pPr>
      <w:r w:rsidRPr="0058024A">
        <w:rPr>
          <w:color w:val="auto"/>
          <w:lang w:val="en-US"/>
        </w:rPr>
        <w:t>-</w:t>
      </w:r>
      <w:r w:rsidR="008B780A">
        <w:rPr>
          <w:color w:val="auto"/>
          <w:lang w:val="en-US"/>
        </w:rPr>
        <w:t>……………………</w:t>
      </w:r>
      <w:r w:rsidR="005629D2">
        <w:rPr>
          <w:color w:val="auto"/>
          <w:lang w:val="en-US"/>
        </w:rPr>
        <w:t>…</w:t>
      </w:r>
      <w:r w:rsidRPr="0058024A">
        <w:rPr>
          <w:color w:val="auto"/>
          <w:lang w:val="en-US"/>
        </w:rPr>
        <w:t>– tel. nr</w:t>
      </w:r>
      <w:r w:rsidR="005629D2">
        <w:rPr>
          <w:color w:val="auto"/>
          <w:lang w:val="en-US"/>
        </w:rPr>
        <w:t>………..</w:t>
      </w:r>
      <w:r w:rsidR="0046015A" w:rsidRPr="0058024A">
        <w:rPr>
          <w:color w:val="auto"/>
          <w:lang w:val="en-US"/>
        </w:rPr>
        <w:t xml:space="preserve">, </w:t>
      </w:r>
      <w:r w:rsidRPr="0058024A">
        <w:rPr>
          <w:color w:val="auto"/>
          <w:lang w:val="en-US"/>
        </w:rPr>
        <w:t>adres e-mail:</w:t>
      </w:r>
      <w:r w:rsidR="005629D2">
        <w:rPr>
          <w:color w:val="auto"/>
          <w:lang w:val="en-US"/>
        </w:rPr>
        <w:t>……………………………….</w:t>
      </w:r>
    </w:p>
    <w:p w14:paraId="423128D5" w14:textId="77777777" w:rsidR="005629D2" w:rsidRPr="0058024A" w:rsidRDefault="005629D2" w:rsidP="000C0CB3">
      <w:pPr>
        <w:spacing w:line="276" w:lineRule="auto"/>
        <w:ind w:left="426"/>
        <w:rPr>
          <w:color w:val="auto"/>
          <w:lang w:val="en-US"/>
        </w:rPr>
      </w:pPr>
    </w:p>
    <w:p w14:paraId="72F84619" w14:textId="77777777" w:rsidR="000C0CB3" w:rsidRPr="0058024A" w:rsidRDefault="000C0CB3" w:rsidP="000C0CB3">
      <w:pPr>
        <w:tabs>
          <w:tab w:val="center" w:pos="6660"/>
        </w:tabs>
        <w:spacing w:line="276" w:lineRule="auto"/>
        <w:ind w:left="426" w:hanging="426"/>
        <w:rPr>
          <w:color w:val="auto"/>
        </w:rPr>
      </w:pPr>
      <w:r w:rsidRPr="0058024A">
        <w:rPr>
          <w:color w:val="auto"/>
        </w:rPr>
        <w:t>3.</w:t>
      </w:r>
      <w:r w:rsidRPr="0058024A">
        <w:rPr>
          <w:color w:val="auto"/>
        </w:rPr>
        <w:tab/>
      </w:r>
      <w:r w:rsidR="00197DE4">
        <w:rPr>
          <w:color w:val="auto"/>
        </w:rPr>
        <w:t>Osobą odpowiedzialną za realizację umowy ze strony Wykonawcy jest:</w:t>
      </w:r>
    </w:p>
    <w:p w14:paraId="39A626C4" w14:textId="77777777" w:rsidR="000C0CB3" w:rsidRPr="0058024A" w:rsidRDefault="000C0CB3" w:rsidP="000C0CB3">
      <w:pPr>
        <w:spacing w:line="276" w:lineRule="auto"/>
        <w:ind w:left="426"/>
        <w:rPr>
          <w:color w:val="auto"/>
          <w:lang w:val="en-US"/>
        </w:rPr>
      </w:pPr>
      <w:r w:rsidRPr="0058024A">
        <w:rPr>
          <w:color w:val="auto"/>
        </w:rPr>
        <w:t xml:space="preserve">  </w:t>
      </w:r>
      <w:r w:rsidRPr="0058024A">
        <w:rPr>
          <w:color w:val="auto"/>
          <w:lang w:val="en-US"/>
        </w:rPr>
        <w:t>-</w:t>
      </w:r>
      <w:r w:rsidR="005629D2">
        <w:rPr>
          <w:color w:val="auto"/>
          <w:lang w:val="en-US"/>
        </w:rPr>
        <w:t>…………………….</w:t>
      </w:r>
      <w:r w:rsidR="004426F4" w:rsidRPr="0058024A">
        <w:rPr>
          <w:color w:val="auto"/>
          <w:lang w:val="en-US"/>
        </w:rPr>
        <w:t xml:space="preserve">– </w:t>
      </w:r>
      <w:r w:rsidRPr="0058024A">
        <w:rPr>
          <w:color w:val="auto"/>
          <w:lang w:val="en-US"/>
        </w:rPr>
        <w:t>tel. nr</w:t>
      </w:r>
      <w:r w:rsidR="005629D2">
        <w:rPr>
          <w:color w:val="auto"/>
          <w:lang w:val="en-US"/>
        </w:rPr>
        <w:t>………...</w:t>
      </w:r>
      <w:r w:rsidR="004426F4" w:rsidRPr="0058024A">
        <w:rPr>
          <w:color w:val="auto"/>
          <w:lang w:val="en-US"/>
        </w:rPr>
        <w:t xml:space="preserve">, </w:t>
      </w:r>
      <w:r w:rsidR="005629D2">
        <w:rPr>
          <w:color w:val="auto"/>
          <w:lang w:val="en-US"/>
        </w:rPr>
        <w:t xml:space="preserve">adres </w:t>
      </w:r>
      <w:r w:rsidRPr="0058024A">
        <w:rPr>
          <w:color w:val="auto"/>
          <w:lang w:val="en-US"/>
        </w:rPr>
        <w:t>e-mail:</w:t>
      </w:r>
      <w:r w:rsidR="005629D2">
        <w:rPr>
          <w:color w:val="auto"/>
          <w:lang w:val="en-US"/>
        </w:rPr>
        <w:t>……………………………..</w:t>
      </w:r>
      <w:r w:rsidRPr="0058024A">
        <w:rPr>
          <w:color w:val="auto"/>
          <w:lang w:val="en-US"/>
        </w:rPr>
        <w:t>;</w:t>
      </w:r>
    </w:p>
    <w:p w14:paraId="362A0672" w14:textId="77777777" w:rsidR="000C0CB3" w:rsidRPr="0058024A" w:rsidRDefault="00C930DB" w:rsidP="000C0CB3">
      <w:pPr>
        <w:spacing w:line="276" w:lineRule="auto"/>
        <w:ind w:firstLine="426"/>
        <w:rPr>
          <w:color w:val="auto"/>
        </w:rPr>
      </w:pPr>
      <w:r>
        <w:rPr>
          <w:b/>
          <w:color w:val="auto"/>
        </w:rPr>
        <w:t xml:space="preserve">  </w:t>
      </w:r>
      <w:r w:rsidR="000C0CB3" w:rsidRPr="0058024A">
        <w:rPr>
          <w:color w:val="auto"/>
        </w:rPr>
        <w:t>W przypadku absencji osoby o której mowa w ust.3 czynności w zastępstwie realizuje:</w:t>
      </w:r>
    </w:p>
    <w:p w14:paraId="054603B5" w14:textId="77777777" w:rsidR="000C0CB3" w:rsidRPr="0058024A" w:rsidRDefault="000C0CB3" w:rsidP="000C0CB3">
      <w:pPr>
        <w:spacing w:line="276" w:lineRule="auto"/>
        <w:ind w:left="426"/>
        <w:rPr>
          <w:color w:val="auto"/>
          <w:lang w:val="en-US"/>
        </w:rPr>
      </w:pPr>
      <w:r w:rsidRPr="0058024A">
        <w:rPr>
          <w:color w:val="auto"/>
          <w:lang w:val="en-US"/>
        </w:rPr>
        <w:t>-</w:t>
      </w:r>
      <w:r w:rsidR="005629D2">
        <w:rPr>
          <w:color w:val="auto"/>
          <w:lang w:val="en-US"/>
        </w:rPr>
        <w:t>………………………</w:t>
      </w:r>
      <w:r w:rsidRPr="007C4F4D">
        <w:rPr>
          <w:color w:val="auto"/>
          <w:lang w:val="en-US"/>
        </w:rPr>
        <w:t>– tel. nr</w:t>
      </w:r>
      <w:r w:rsidR="005629D2">
        <w:rPr>
          <w:color w:val="auto"/>
          <w:lang w:val="en-US"/>
        </w:rPr>
        <w:t xml:space="preserve">……….. </w:t>
      </w:r>
      <w:r w:rsidR="005A7CE8" w:rsidRPr="007C4F4D">
        <w:rPr>
          <w:color w:val="auto"/>
          <w:lang w:val="en-US"/>
        </w:rPr>
        <w:t xml:space="preserve">, </w:t>
      </w:r>
      <w:r w:rsidRPr="007C4F4D">
        <w:rPr>
          <w:color w:val="auto"/>
          <w:lang w:val="en-US"/>
        </w:rPr>
        <w:t xml:space="preserve">adres e-mail: </w:t>
      </w:r>
      <w:r w:rsidR="005629D2">
        <w:rPr>
          <w:color w:val="auto"/>
          <w:lang w:val="en-US"/>
        </w:rPr>
        <w:t>……………………………</w:t>
      </w:r>
    </w:p>
    <w:p w14:paraId="6A08E462" w14:textId="77777777" w:rsidR="00B3005E" w:rsidRPr="00BF259C" w:rsidRDefault="000C0CB3" w:rsidP="000C0CB3">
      <w:pPr>
        <w:keepNext/>
        <w:keepLines/>
        <w:tabs>
          <w:tab w:val="left" w:pos="420"/>
          <w:tab w:val="center" w:pos="5026"/>
        </w:tabs>
        <w:spacing w:after="9" w:line="259" w:lineRule="auto"/>
        <w:ind w:left="89" w:right="5"/>
        <w:jc w:val="left"/>
        <w:outlineLvl w:val="0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                         </w:t>
      </w:r>
    </w:p>
    <w:p w14:paraId="722E7531" w14:textId="77777777" w:rsidR="00B3005E" w:rsidRDefault="00B32F67">
      <w:pPr>
        <w:keepNext/>
        <w:keepLines/>
        <w:spacing w:after="53" w:line="259" w:lineRule="auto"/>
        <w:ind w:firstLine="0"/>
        <w:jc w:val="center"/>
        <w:outlineLvl w:val="0"/>
      </w:pPr>
      <w:r>
        <w:rPr>
          <w:b/>
        </w:rPr>
        <w:t xml:space="preserve">  § 10 </w:t>
      </w:r>
    </w:p>
    <w:p w14:paraId="7B52C0B9" w14:textId="298AD6EE" w:rsidR="00B3005E" w:rsidRDefault="00B3005E" w:rsidP="00F07950">
      <w:pPr>
        <w:ind w:left="350" w:firstLine="0"/>
      </w:pPr>
    </w:p>
    <w:p w14:paraId="145E1B53" w14:textId="77777777" w:rsidR="00B3005E" w:rsidRDefault="00B3005E" w:rsidP="00B151CD">
      <w:pPr>
        <w:spacing w:after="60" w:line="259" w:lineRule="auto"/>
        <w:ind w:left="0" w:firstLine="0"/>
        <w:jc w:val="left"/>
      </w:pPr>
    </w:p>
    <w:p w14:paraId="759B694D" w14:textId="77777777" w:rsidR="00F07950" w:rsidRDefault="00B32F67">
      <w:pPr>
        <w:numPr>
          <w:ilvl w:val="0"/>
          <w:numId w:val="12"/>
        </w:numPr>
        <w:ind w:hanging="427"/>
      </w:pPr>
      <w:r>
        <w:t>Wszelkie zmiany niniejszej umowy wymagają zgody obu stron i następują w formie pisemnej pod rygorem nieważności.</w:t>
      </w:r>
    </w:p>
    <w:p w14:paraId="1FC29267" w14:textId="77777777" w:rsidR="00F07950" w:rsidRDefault="00B32F67" w:rsidP="00F07950">
      <w:pPr>
        <w:numPr>
          <w:ilvl w:val="0"/>
          <w:numId w:val="10"/>
        </w:numPr>
      </w:pPr>
      <w:r>
        <w:t xml:space="preserve"> </w:t>
      </w:r>
      <w:r w:rsidR="00F07950">
        <w:t>Zmiany przewidziane w umowie mogą być inicjowane przez Wykonawcę lub przez Zamawiającego.</w:t>
      </w:r>
    </w:p>
    <w:p w14:paraId="54E65D90" w14:textId="77777777" w:rsidR="00C2785D" w:rsidRDefault="00B32F67" w:rsidP="00F07950">
      <w:pPr>
        <w:numPr>
          <w:ilvl w:val="0"/>
          <w:numId w:val="35"/>
        </w:numPr>
        <w:ind w:left="426" w:hanging="426"/>
      </w:pPr>
      <w:r>
        <w:t>W kwestiach nie uregulowanych niniejszą umową mają zasto</w:t>
      </w:r>
      <w:r w:rsidR="00C3766A">
        <w:t xml:space="preserve">sowanie przepisy </w:t>
      </w:r>
      <w:r w:rsidR="00C2785D">
        <w:t>Kodeksu Cywilnego.</w:t>
      </w:r>
    </w:p>
    <w:p w14:paraId="24A02E63" w14:textId="77777777" w:rsidR="00B3005E" w:rsidRDefault="00B32F67" w:rsidP="00F07950">
      <w:pPr>
        <w:numPr>
          <w:ilvl w:val="0"/>
          <w:numId w:val="35"/>
        </w:numPr>
        <w:ind w:hanging="427"/>
      </w:pPr>
      <w:r>
        <w:t xml:space="preserve">Spory wynikłe na tle wykonania niniejszej umowy podlegają rozpatrzeniu przez sąd powszechny właściwy dla siedziby Zamawiającego na podstawie przepisów prawa polskiego. </w:t>
      </w:r>
    </w:p>
    <w:p w14:paraId="302053F9" w14:textId="77777777" w:rsidR="00B3005E" w:rsidRDefault="00B32F67" w:rsidP="00F07950">
      <w:pPr>
        <w:numPr>
          <w:ilvl w:val="0"/>
          <w:numId w:val="35"/>
        </w:numPr>
        <w:ind w:hanging="427"/>
      </w:pPr>
      <w:r>
        <w:t>Załącznik nr 1 stanowi integralną część umowy.</w:t>
      </w:r>
    </w:p>
    <w:p w14:paraId="63424049" w14:textId="77777777" w:rsidR="00B3005E" w:rsidRDefault="00B32F67" w:rsidP="00F07950">
      <w:pPr>
        <w:numPr>
          <w:ilvl w:val="0"/>
          <w:numId w:val="35"/>
        </w:numPr>
        <w:spacing w:after="0" w:line="276" w:lineRule="auto"/>
        <w:ind w:hanging="427"/>
      </w:pPr>
      <w:r>
        <w:t xml:space="preserve">Umowa została sporządzona w </w:t>
      </w:r>
      <w:r w:rsidR="006718D8">
        <w:t xml:space="preserve">dwóch </w:t>
      </w:r>
      <w:r>
        <w:t>jednobrzmiących egz</w:t>
      </w:r>
      <w:r w:rsidR="00CD5548">
        <w:t xml:space="preserve">emplarzach z przeznaczeniem: - </w:t>
      </w:r>
      <w:r>
        <w:t xml:space="preserve">dla Zamawiającego - </w:t>
      </w:r>
      <w:r w:rsidR="006718D8">
        <w:t>1 egzemplarz</w:t>
      </w:r>
      <w:r>
        <w:t xml:space="preserve">, -  dla Wykonawcy - 1 egzemplarz. </w:t>
      </w:r>
    </w:p>
    <w:p w14:paraId="7FA91FA2" w14:textId="77777777" w:rsidR="00B3005E" w:rsidRDefault="00B3005E" w:rsidP="00221DDF">
      <w:pPr>
        <w:spacing w:after="33" w:line="259" w:lineRule="auto"/>
        <w:ind w:left="0" w:firstLine="0"/>
        <w:jc w:val="left"/>
      </w:pPr>
    </w:p>
    <w:p w14:paraId="162F985E" w14:textId="77777777" w:rsidR="00586BCD" w:rsidRDefault="00B32F67" w:rsidP="0026303B">
      <w:pPr>
        <w:tabs>
          <w:tab w:val="center" w:pos="2207"/>
          <w:tab w:val="center" w:pos="2915"/>
          <w:tab w:val="center" w:pos="3623"/>
          <w:tab w:val="center" w:pos="4331"/>
          <w:tab w:val="center" w:pos="5039"/>
          <w:tab w:val="center" w:pos="5747"/>
          <w:tab w:val="center" w:pos="6455"/>
          <w:tab w:val="center" w:pos="7864"/>
        </w:tabs>
        <w:spacing w:after="20" w:line="259" w:lineRule="auto"/>
        <w:ind w:left="0" w:firstLine="0"/>
        <w:jc w:val="left"/>
      </w:pPr>
      <w:r>
        <w:rPr>
          <w:b/>
        </w:rPr>
        <w:tab/>
        <w:t xml:space="preserve">Wykonawca: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Zamawiający: </w:t>
      </w:r>
    </w:p>
    <w:p w14:paraId="3AF51435" w14:textId="77777777" w:rsidR="00B3005E" w:rsidRDefault="00B3005E">
      <w:pPr>
        <w:spacing w:after="16"/>
        <w:ind w:left="182" w:firstLine="0"/>
        <w:rPr>
          <w:sz w:val="18"/>
          <w:szCs w:val="18"/>
        </w:rPr>
      </w:pPr>
    </w:p>
    <w:p w14:paraId="671508B9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2CFC8863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6F08F602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45D2A5D5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3D30C701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134F370D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60FF9E59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496AB81D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1E260D13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34D051E4" w14:textId="77777777" w:rsidR="00856070" w:rsidRDefault="00856070">
      <w:pPr>
        <w:spacing w:after="16"/>
        <w:ind w:left="182" w:firstLine="0"/>
        <w:rPr>
          <w:sz w:val="18"/>
          <w:szCs w:val="18"/>
        </w:rPr>
      </w:pPr>
    </w:p>
    <w:p w14:paraId="36E27650" w14:textId="77777777" w:rsidR="00586BCD" w:rsidRPr="0026303B" w:rsidRDefault="00586BCD" w:rsidP="003E3559">
      <w:pPr>
        <w:pStyle w:val="Akapitzlist"/>
        <w:spacing w:after="0" w:line="276" w:lineRule="auto"/>
        <w:ind w:left="92"/>
        <w:contextualSpacing w:val="0"/>
        <w:rPr>
          <w:sz w:val="18"/>
          <w:szCs w:val="18"/>
        </w:rPr>
      </w:pPr>
    </w:p>
    <w:sectPr w:rsidR="00586BCD" w:rsidRPr="0026303B" w:rsidSect="00586BCD">
      <w:headerReference w:type="default" r:id="rId9"/>
      <w:pgSz w:w="11906" w:h="16838"/>
      <w:pgMar w:top="851" w:right="964" w:bottom="851" w:left="964" w:header="0" w:footer="0" w:gutter="0"/>
      <w:cols w:space="708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C693E" w14:textId="77777777" w:rsidR="006661FB" w:rsidRDefault="006661FB" w:rsidP="00586BCD">
      <w:pPr>
        <w:spacing w:after="0" w:line="240" w:lineRule="auto"/>
      </w:pPr>
      <w:r>
        <w:separator/>
      </w:r>
    </w:p>
  </w:endnote>
  <w:endnote w:type="continuationSeparator" w:id="0">
    <w:p w14:paraId="28468592" w14:textId="77777777" w:rsidR="006661FB" w:rsidRDefault="006661FB" w:rsidP="0058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A990F" w14:textId="77777777" w:rsidR="006661FB" w:rsidRDefault="006661FB" w:rsidP="00586BCD">
      <w:pPr>
        <w:spacing w:after="0" w:line="240" w:lineRule="auto"/>
      </w:pPr>
      <w:r>
        <w:separator/>
      </w:r>
    </w:p>
  </w:footnote>
  <w:footnote w:type="continuationSeparator" w:id="0">
    <w:p w14:paraId="159ACDA2" w14:textId="77777777" w:rsidR="006661FB" w:rsidRDefault="006661FB" w:rsidP="00586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A1EC2" w14:textId="77777777" w:rsidR="00CD3B43" w:rsidRDefault="00CD3B43" w:rsidP="00CD3B43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0923"/>
    <w:multiLevelType w:val="multilevel"/>
    <w:tmpl w:val="825C80CE"/>
    <w:lvl w:ilvl="0">
      <w:start w:val="4"/>
      <w:numFmt w:val="decimal"/>
      <w:lvlText w:val="%1."/>
      <w:lvlJc w:val="left"/>
      <w:pPr>
        <w:ind w:left="49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6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" w15:restartNumberingAfterBreak="0">
    <w:nsid w:val="07474D1A"/>
    <w:multiLevelType w:val="hybridMultilevel"/>
    <w:tmpl w:val="3028F1DC"/>
    <w:lvl w:ilvl="0" w:tplc="04150011">
      <w:start w:val="1"/>
      <w:numFmt w:val="decimal"/>
      <w:lvlText w:val="%1)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 w15:restartNumberingAfterBreak="0">
    <w:nsid w:val="09663C0C"/>
    <w:multiLevelType w:val="multilevel"/>
    <w:tmpl w:val="907C5A62"/>
    <w:lvl w:ilvl="0">
      <w:start w:val="1"/>
      <w:numFmt w:val="decimal"/>
      <w:lvlText w:val="%1."/>
      <w:lvlJc w:val="left"/>
      <w:pPr>
        <w:ind w:left="4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4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6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8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30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2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4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6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8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3" w15:restartNumberingAfterBreak="0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4" w15:restartNumberingAfterBreak="0">
    <w:nsid w:val="0E6A3680"/>
    <w:multiLevelType w:val="multilevel"/>
    <w:tmpl w:val="0BBEE566"/>
    <w:lvl w:ilvl="0">
      <w:start w:val="4"/>
      <w:numFmt w:val="decimal"/>
      <w:lvlText w:val="%1."/>
      <w:lvlJc w:val="left"/>
      <w:pPr>
        <w:ind w:left="502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0F75339D"/>
    <w:multiLevelType w:val="multilevel"/>
    <w:tmpl w:val="B54EF096"/>
    <w:lvl w:ilvl="0">
      <w:start w:val="1"/>
      <w:numFmt w:val="decimal"/>
      <w:lvlText w:val="%1."/>
      <w:lvlJc w:val="left"/>
      <w:pPr>
        <w:ind w:left="49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0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6" w15:restartNumberingAfterBreak="0">
    <w:nsid w:val="0FE46235"/>
    <w:multiLevelType w:val="multilevel"/>
    <w:tmpl w:val="C6E02ED6"/>
    <w:lvl w:ilvl="0">
      <w:start w:val="1"/>
      <w:numFmt w:val="decimal"/>
      <w:lvlText w:val="%1."/>
      <w:lvlJc w:val="left"/>
      <w:pPr>
        <w:ind w:left="49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3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7" w15:restartNumberingAfterBreak="0">
    <w:nsid w:val="13C0537F"/>
    <w:multiLevelType w:val="multilevel"/>
    <w:tmpl w:val="11B0D932"/>
    <w:lvl w:ilvl="0">
      <w:start w:val="1"/>
      <w:numFmt w:val="decimal"/>
      <w:lvlText w:val="%1."/>
      <w:lvlJc w:val="left"/>
      <w:pPr>
        <w:ind w:left="4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4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6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8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30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2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4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6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8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8" w15:restartNumberingAfterBreak="0">
    <w:nsid w:val="13D03E79"/>
    <w:multiLevelType w:val="multilevel"/>
    <w:tmpl w:val="C2C463B8"/>
    <w:lvl w:ilvl="0">
      <w:start w:val="1"/>
      <w:numFmt w:val="decimal"/>
      <w:lvlText w:val="%1."/>
      <w:lvlJc w:val="left"/>
      <w:pPr>
        <w:ind w:left="49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14386C18"/>
    <w:multiLevelType w:val="multilevel"/>
    <w:tmpl w:val="4E3CE80E"/>
    <w:lvl w:ilvl="0">
      <w:start w:val="1"/>
      <w:numFmt w:val="decimal"/>
      <w:lvlText w:val="%1."/>
      <w:lvlJc w:val="left"/>
      <w:pPr>
        <w:ind w:left="787" w:hanging="360"/>
      </w:pPr>
    </w:lvl>
    <w:lvl w:ilvl="1">
      <w:start w:val="1"/>
      <w:numFmt w:val="lowerLetter"/>
      <w:lvlText w:val="%2."/>
      <w:lvlJc w:val="left"/>
      <w:pPr>
        <w:ind w:left="1507" w:hanging="360"/>
      </w:pPr>
    </w:lvl>
    <w:lvl w:ilvl="2">
      <w:start w:val="1"/>
      <w:numFmt w:val="lowerRoman"/>
      <w:lvlText w:val="%3."/>
      <w:lvlJc w:val="right"/>
      <w:pPr>
        <w:ind w:left="2227" w:hanging="180"/>
      </w:pPr>
    </w:lvl>
    <w:lvl w:ilvl="3">
      <w:start w:val="1"/>
      <w:numFmt w:val="decimal"/>
      <w:lvlText w:val="%4."/>
      <w:lvlJc w:val="left"/>
      <w:pPr>
        <w:ind w:left="2947" w:hanging="360"/>
      </w:pPr>
    </w:lvl>
    <w:lvl w:ilvl="4">
      <w:start w:val="1"/>
      <w:numFmt w:val="lowerLetter"/>
      <w:lvlText w:val="%5."/>
      <w:lvlJc w:val="left"/>
      <w:pPr>
        <w:ind w:left="3667" w:hanging="360"/>
      </w:pPr>
    </w:lvl>
    <w:lvl w:ilvl="5">
      <w:start w:val="1"/>
      <w:numFmt w:val="lowerRoman"/>
      <w:lvlText w:val="%6."/>
      <w:lvlJc w:val="right"/>
      <w:pPr>
        <w:ind w:left="4387" w:hanging="180"/>
      </w:pPr>
    </w:lvl>
    <w:lvl w:ilvl="6">
      <w:start w:val="1"/>
      <w:numFmt w:val="decimal"/>
      <w:lvlText w:val="%7."/>
      <w:lvlJc w:val="left"/>
      <w:pPr>
        <w:ind w:left="5107" w:hanging="360"/>
      </w:pPr>
    </w:lvl>
    <w:lvl w:ilvl="7">
      <w:start w:val="1"/>
      <w:numFmt w:val="lowerLetter"/>
      <w:lvlText w:val="%8."/>
      <w:lvlJc w:val="left"/>
      <w:pPr>
        <w:ind w:left="5827" w:hanging="360"/>
      </w:pPr>
    </w:lvl>
    <w:lvl w:ilvl="8">
      <w:start w:val="1"/>
      <w:numFmt w:val="lowerRoman"/>
      <w:lvlText w:val="%9."/>
      <w:lvlJc w:val="right"/>
      <w:pPr>
        <w:ind w:left="6547" w:hanging="180"/>
      </w:pPr>
    </w:lvl>
  </w:abstractNum>
  <w:abstractNum w:abstractNumId="10" w15:restartNumberingAfterBreak="0">
    <w:nsid w:val="14B349AC"/>
    <w:multiLevelType w:val="multilevel"/>
    <w:tmpl w:val="136A27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80E1575"/>
    <w:multiLevelType w:val="hybridMultilevel"/>
    <w:tmpl w:val="D6AC1506"/>
    <w:lvl w:ilvl="0" w:tplc="DD58F3C0">
      <w:start w:val="3"/>
      <w:numFmt w:val="decimal"/>
      <w:lvlText w:val="%1)"/>
      <w:lvlJc w:val="left"/>
      <w:pPr>
        <w:ind w:left="72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 w15:restartNumberingAfterBreak="0">
    <w:nsid w:val="28FA35B3"/>
    <w:multiLevelType w:val="hybridMultilevel"/>
    <w:tmpl w:val="9C4EDD2A"/>
    <w:lvl w:ilvl="0" w:tplc="0415000F">
      <w:start w:val="1"/>
      <w:numFmt w:val="decimal"/>
      <w:lvlText w:val="%1.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3" w15:restartNumberingAfterBreak="0">
    <w:nsid w:val="309B5F73"/>
    <w:multiLevelType w:val="multilevel"/>
    <w:tmpl w:val="EE0E2EC6"/>
    <w:lvl w:ilvl="0">
      <w:start w:val="1"/>
      <w:numFmt w:val="decimal"/>
      <w:lvlText w:val="%1."/>
      <w:lvlJc w:val="left"/>
      <w:pPr>
        <w:ind w:left="4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3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5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7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9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1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3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5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7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4" w15:restartNumberingAfterBreak="0">
    <w:nsid w:val="31084939"/>
    <w:multiLevelType w:val="multilevel"/>
    <w:tmpl w:val="9F5AB05A"/>
    <w:lvl w:ilvl="0">
      <w:start w:val="1"/>
      <w:numFmt w:val="decimal"/>
      <w:lvlText w:val="%1)"/>
      <w:lvlJc w:val="left"/>
      <w:pPr>
        <w:ind w:left="365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5" w15:restartNumberingAfterBreak="0">
    <w:nsid w:val="34D925A1"/>
    <w:multiLevelType w:val="hybridMultilevel"/>
    <w:tmpl w:val="21AC4414"/>
    <w:lvl w:ilvl="0" w:tplc="DE9A63AC">
      <w:start w:val="5"/>
      <w:numFmt w:val="decimal"/>
      <w:lvlText w:val="%1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5D859FD"/>
    <w:multiLevelType w:val="multilevel"/>
    <w:tmpl w:val="58B484D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28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8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0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4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6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8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0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7" w15:restartNumberingAfterBreak="0">
    <w:nsid w:val="36D11D98"/>
    <w:multiLevelType w:val="multilevel"/>
    <w:tmpl w:val="141A69D8"/>
    <w:lvl w:ilvl="0">
      <w:start w:val="1"/>
      <w:numFmt w:val="decimal"/>
      <w:lvlText w:val="%1."/>
      <w:lvlJc w:val="left"/>
      <w:pPr>
        <w:ind w:left="50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8" w15:restartNumberingAfterBreak="0">
    <w:nsid w:val="3BD35402"/>
    <w:multiLevelType w:val="hybridMultilevel"/>
    <w:tmpl w:val="54C6A2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020736"/>
    <w:multiLevelType w:val="multilevel"/>
    <w:tmpl w:val="B23EAA50"/>
    <w:lvl w:ilvl="0">
      <w:start w:val="4"/>
      <w:numFmt w:val="decimal"/>
      <w:lvlText w:val="%1."/>
      <w:lvlJc w:val="left"/>
      <w:pPr>
        <w:ind w:left="49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20" w15:restartNumberingAfterBreak="0">
    <w:nsid w:val="438518FD"/>
    <w:multiLevelType w:val="hybridMultilevel"/>
    <w:tmpl w:val="40FED29E"/>
    <w:lvl w:ilvl="0" w:tplc="15F01D24">
      <w:start w:val="1"/>
      <w:numFmt w:val="lowerLetter"/>
      <w:lvlText w:val="%1)"/>
      <w:lvlJc w:val="left"/>
      <w:pPr>
        <w:ind w:left="1376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096" w:hanging="360"/>
      </w:pPr>
    </w:lvl>
    <w:lvl w:ilvl="2" w:tplc="0415001B" w:tentative="1">
      <w:start w:val="1"/>
      <w:numFmt w:val="lowerRoman"/>
      <w:lvlText w:val="%3."/>
      <w:lvlJc w:val="right"/>
      <w:pPr>
        <w:ind w:left="2816" w:hanging="180"/>
      </w:pPr>
    </w:lvl>
    <w:lvl w:ilvl="3" w:tplc="0415000F" w:tentative="1">
      <w:start w:val="1"/>
      <w:numFmt w:val="decimal"/>
      <w:lvlText w:val="%4."/>
      <w:lvlJc w:val="left"/>
      <w:pPr>
        <w:ind w:left="3536" w:hanging="360"/>
      </w:pPr>
    </w:lvl>
    <w:lvl w:ilvl="4" w:tplc="04150019" w:tentative="1">
      <w:start w:val="1"/>
      <w:numFmt w:val="lowerLetter"/>
      <w:lvlText w:val="%5."/>
      <w:lvlJc w:val="left"/>
      <w:pPr>
        <w:ind w:left="4256" w:hanging="360"/>
      </w:pPr>
    </w:lvl>
    <w:lvl w:ilvl="5" w:tplc="0415001B" w:tentative="1">
      <w:start w:val="1"/>
      <w:numFmt w:val="lowerRoman"/>
      <w:lvlText w:val="%6."/>
      <w:lvlJc w:val="right"/>
      <w:pPr>
        <w:ind w:left="4976" w:hanging="180"/>
      </w:pPr>
    </w:lvl>
    <w:lvl w:ilvl="6" w:tplc="0415000F" w:tentative="1">
      <w:start w:val="1"/>
      <w:numFmt w:val="decimal"/>
      <w:lvlText w:val="%7."/>
      <w:lvlJc w:val="left"/>
      <w:pPr>
        <w:ind w:left="5696" w:hanging="360"/>
      </w:pPr>
    </w:lvl>
    <w:lvl w:ilvl="7" w:tplc="04150019" w:tentative="1">
      <w:start w:val="1"/>
      <w:numFmt w:val="lowerLetter"/>
      <w:lvlText w:val="%8."/>
      <w:lvlJc w:val="left"/>
      <w:pPr>
        <w:ind w:left="6416" w:hanging="360"/>
      </w:pPr>
    </w:lvl>
    <w:lvl w:ilvl="8" w:tplc="0415001B" w:tentative="1">
      <w:start w:val="1"/>
      <w:numFmt w:val="lowerRoman"/>
      <w:lvlText w:val="%9."/>
      <w:lvlJc w:val="right"/>
      <w:pPr>
        <w:ind w:left="7136" w:hanging="180"/>
      </w:pPr>
    </w:lvl>
  </w:abstractNum>
  <w:abstractNum w:abstractNumId="21" w15:restartNumberingAfterBreak="0">
    <w:nsid w:val="44F7024C"/>
    <w:multiLevelType w:val="multilevel"/>
    <w:tmpl w:val="B066D1E4"/>
    <w:lvl w:ilvl="0">
      <w:start w:val="3"/>
      <w:numFmt w:val="decimal"/>
      <w:lvlText w:val="%1."/>
      <w:lvlJc w:val="left"/>
      <w:pPr>
        <w:ind w:left="42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3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5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7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9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01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3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5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78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22" w15:restartNumberingAfterBreak="0">
    <w:nsid w:val="54080DC2"/>
    <w:multiLevelType w:val="hybridMultilevel"/>
    <w:tmpl w:val="09F43BBA"/>
    <w:lvl w:ilvl="0" w:tplc="3F0C192C">
      <w:start w:val="1"/>
      <w:numFmt w:val="decimal"/>
      <w:lvlText w:val="%1."/>
      <w:lvlJc w:val="left"/>
      <w:pPr>
        <w:ind w:left="44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3" w15:restartNumberingAfterBreak="0">
    <w:nsid w:val="622F7F7D"/>
    <w:multiLevelType w:val="multilevel"/>
    <w:tmpl w:val="48FC392E"/>
    <w:lvl w:ilvl="0">
      <w:start w:val="1"/>
      <w:numFmt w:val="decimal"/>
      <w:lvlText w:val="%1."/>
      <w:lvlJc w:val="left"/>
      <w:pPr>
        <w:ind w:left="4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43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64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36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8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80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52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24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96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24" w15:restartNumberingAfterBreak="0">
    <w:nsid w:val="65621DB0"/>
    <w:multiLevelType w:val="multilevel"/>
    <w:tmpl w:val="5D9233C6"/>
    <w:lvl w:ilvl="0">
      <w:start w:val="1"/>
      <w:numFmt w:val="decimal"/>
      <w:lvlText w:val="%1."/>
      <w:lvlJc w:val="left"/>
      <w:pPr>
        <w:ind w:left="4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25" w15:restartNumberingAfterBreak="0">
    <w:nsid w:val="6B1268E4"/>
    <w:multiLevelType w:val="hybridMultilevel"/>
    <w:tmpl w:val="827687B6"/>
    <w:lvl w:ilvl="0" w:tplc="B2587784">
      <w:start w:val="1"/>
      <w:numFmt w:val="decimal"/>
      <w:lvlText w:val="%1)"/>
      <w:lvlJc w:val="left"/>
      <w:pPr>
        <w:ind w:left="121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6D53686B"/>
    <w:multiLevelType w:val="hybridMultilevel"/>
    <w:tmpl w:val="D62E5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6063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27F85"/>
    <w:multiLevelType w:val="multilevel"/>
    <w:tmpl w:val="BBD693F8"/>
    <w:lvl w:ilvl="0">
      <w:start w:val="1"/>
      <w:numFmt w:val="decimal"/>
      <w:lvlText w:val="%1"/>
      <w:lvlJc w:val="left"/>
      <w:pPr>
        <w:ind w:left="182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18"/>
        <w:szCs w:val="20"/>
        <w:highlight w:val="white"/>
        <w:u w:val="none" w:color="000000"/>
        <w:vertAlign w:val="superscript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sz w:val="20"/>
        <w:szCs w:val="20"/>
        <w:highlight w:val="white"/>
        <w:u w:val="none" w:color="000000"/>
        <w:vertAlign w:val="superscript"/>
      </w:rPr>
    </w:lvl>
  </w:abstractNum>
  <w:abstractNum w:abstractNumId="28" w15:restartNumberingAfterBreak="0">
    <w:nsid w:val="793E1D23"/>
    <w:multiLevelType w:val="multilevel"/>
    <w:tmpl w:val="18AAA506"/>
    <w:lvl w:ilvl="0">
      <w:start w:val="2"/>
      <w:numFmt w:val="decimal"/>
      <w:lvlText w:val="%1."/>
      <w:lvlJc w:val="left"/>
      <w:pPr>
        <w:ind w:left="35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85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7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29" w15:restartNumberingAfterBreak="0">
    <w:nsid w:val="7D056E9C"/>
    <w:multiLevelType w:val="hybridMultilevel"/>
    <w:tmpl w:val="1F0EB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D8039C"/>
    <w:multiLevelType w:val="multilevel"/>
    <w:tmpl w:val="4E0A6214"/>
    <w:lvl w:ilvl="0">
      <w:start w:val="1"/>
      <w:numFmt w:val="decimal"/>
      <w:lvlText w:val="%1."/>
      <w:lvlJc w:val="left"/>
      <w:pPr>
        <w:ind w:left="50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num w:numId="1">
    <w:abstractNumId w:val="24"/>
  </w:num>
  <w:num w:numId="2">
    <w:abstractNumId w:val="19"/>
  </w:num>
  <w:num w:numId="3">
    <w:abstractNumId w:val="17"/>
  </w:num>
  <w:num w:numId="4">
    <w:abstractNumId w:val="2"/>
  </w:num>
  <w:num w:numId="5">
    <w:abstractNumId w:val="23"/>
  </w:num>
  <w:num w:numId="6">
    <w:abstractNumId w:val="8"/>
  </w:num>
  <w:num w:numId="7">
    <w:abstractNumId w:val="6"/>
  </w:num>
  <w:num w:numId="8">
    <w:abstractNumId w:val="5"/>
  </w:num>
  <w:num w:numId="9">
    <w:abstractNumId w:val="14"/>
  </w:num>
  <w:num w:numId="10">
    <w:abstractNumId w:val="28"/>
  </w:num>
  <w:num w:numId="11">
    <w:abstractNumId w:val="16"/>
  </w:num>
  <w:num w:numId="12">
    <w:abstractNumId w:val="13"/>
  </w:num>
  <w:num w:numId="13">
    <w:abstractNumId w:val="27"/>
  </w:num>
  <w:num w:numId="14">
    <w:abstractNumId w:val="9"/>
  </w:num>
  <w:num w:numId="15">
    <w:abstractNumId w:val="4"/>
  </w:num>
  <w:num w:numId="16">
    <w:abstractNumId w:val="3"/>
  </w:num>
  <w:num w:numId="17">
    <w:abstractNumId w:val="10"/>
  </w:num>
  <w:num w:numId="18">
    <w:abstractNumId w:val="12"/>
  </w:num>
  <w:num w:numId="19">
    <w:abstractNumId w:val="1"/>
  </w:num>
  <w:num w:numId="20">
    <w:abstractNumId w:val="1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1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30"/>
  </w:num>
  <w:num w:numId="29">
    <w:abstractNumId w:val="7"/>
  </w:num>
  <w:num w:numId="30">
    <w:abstractNumId w:val="22"/>
  </w:num>
  <w:num w:numId="31">
    <w:abstractNumId w:val="20"/>
  </w:num>
  <w:num w:numId="32">
    <w:abstractNumId w:val="29"/>
  </w:num>
  <w:num w:numId="33">
    <w:abstractNumId w:val="15"/>
  </w:num>
  <w:num w:numId="34">
    <w:abstractNumId w:val="25"/>
  </w:num>
  <w:num w:numId="3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ria Kolad">
    <w15:presenceInfo w15:providerId="None" w15:userId="Daria Kol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05E"/>
    <w:rsid w:val="00003DED"/>
    <w:rsid w:val="00005DD3"/>
    <w:rsid w:val="00007279"/>
    <w:rsid w:val="00017E03"/>
    <w:rsid w:val="00033557"/>
    <w:rsid w:val="00043F35"/>
    <w:rsid w:val="0004523A"/>
    <w:rsid w:val="00065000"/>
    <w:rsid w:val="00096C51"/>
    <w:rsid w:val="000A4137"/>
    <w:rsid w:val="000B5138"/>
    <w:rsid w:val="000B56A2"/>
    <w:rsid w:val="000C0CB3"/>
    <w:rsid w:val="000C247A"/>
    <w:rsid w:val="000E4185"/>
    <w:rsid w:val="000E66AA"/>
    <w:rsid w:val="000F0A6E"/>
    <w:rsid w:val="001102D8"/>
    <w:rsid w:val="00111BD0"/>
    <w:rsid w:val="00127DBB"/>
    <w:rsid w:val="00133583"/>
    <w:rsid w:val="00155526"/>
    <w:rsid w:val="0015624B"/>
    <w:rsid w:val="00160A66"/>
    <w:rsid w:val="00160CED"/>
    <w:rsid w:val="001711F0"/>
    <w:rsid w:val="00183965"/>
    <w:rsid w:val="00185739"/>
    <w:rsid w:val="001926E9"/>
    <w:rsid w:val="00197DE4"/>
    <w:rsid w:val="001B4FBC"/>
    <w:rsid w:val="001B5B75"/>
    <w:rsid w:val="001D65D3"/>
    <w:rsid w:val="001D687D"/>
    <w:rsid w:val="00207881"/>
    <w:rsid w:val="002130D3"/>
    <w:rsid w:val="0021392C"/>
    <w:rsid w:val="00221DDF"/>
    <w:rsid w:val="002253ED"/>
    <w:rsid w:val="00225C5E"/>
    <w:rsid w:val="0024007E"/>
    <w:rsid w:val="0026303B"/>
    <w:rsid w:val="00273392"/>
    <w:rsid w:val="00280F48"/>
    <w:rsid w:val="002861B7"/>
    <w:rsid w:val="00290C56"/>
    <w:rsid w:val="002C1E85"/>
    <w:rsid w:val="002D4FD1"/>
    <w:rsid w:val="002E56B2"/>
    <w:rsid w:val="002F2EDD"/>
    <w:rsid w:val="003012A3"/>
    <w:rsid w:val="003042B4"/>
    <w:rsid w:val="00306063"/>
    <w:rsid w:val="00310CC5"/>
    <w:rsid w:val="003118C1"/>
    <w:rsid w:val="00313434"/>
    <w:rsid w:val="00323075"/>
    <w:rsid w:val="00330520"/>
    <w:rsid w:val="00335A6D"/>
    <w:rsid w:val="003757F5"/>
    <w:rsid w:val="00380EBF"/>
    <w:rsid w:val="00381C9F"/>
    <w:rsid w:val="00385127"/>
    <w:rsid w:val="00393B31"/>
    <w:rsid w:val="00395286"/>
    <w:rsid w:val="0039706B"/>
    <w:rsid w:val="003A1DC9"/>
    <w:rsid w:val="003B1ED0"/>
    <w:rsid w:val="003B1F1A"/>
    <w:rsid w:val="003B697E"/>
    <w:rsid w:val="003B716A"/>
    <w:rsid w:val="003C002B"/>
    <w:rsid w:val="003D36C4"/>
    <w:rsid w:val="003D3FA5"/>
    <w:rsid w:val="003E3559"/>
    <w:rsid w:val="003F775E"/>
    <w:rsid w:val="00411067"/>
    <w:rsid w:val="004145B0"/>
    <w:rsid w:val="00416C3E"/>
    <w:rsid w:val="00427492"/>
    <w:rsid w:val="00433164"/>
    <w:rsid w:val="00433D09"/>
    <w:rsid w:val="004413C2"/>
    <w:rsid w:val="004426F4"/>
    <w:rsid w:val="0045024F"/>
    <w:rsid w:val="00456DFE"/>
    <w:rsid w:val="0046015A"/>
    <w:rsid w:val="004724F7"/>
    <w:rsid w:val="00473ABF"/>
    <w:rsid w:val="004A4887"/>
    <w:rsid w:val="004D52E6"/>
    <w:rsid w:val="004D7C21"/>
    <w:rsid w:val="004F044A"/>
    <w:rsid w:val="00501A40"/>
    <w:rsid w:val="00510FD2"/>
    <w:rsid w:val="005164F9"/>
    <w:rsid w:val="00524C02"/>
    <w:rsid w:val="00526EF2"/>
    <w:rsid w:val="005629D2"/>
    <w:rsid w:val="005724D3"/>
    <w:rsid w:val="00575D7D"/>
    <w:rsid w:val="00577BFD"/>
    <w:rsid w:val="00586BCD"/>
    <w:rsid w:val="00593F2A"/>
    <w:rsid w:val="005A2C8D"/>
    <w:rsid w:val="005A7CE8"/>
    <w:rsid w:val="005C4E53"/>
    <w:rsid w:val="005E002E"/>
    <w:rsid w:val="005F1912"/>
    <w:rsid w:val="005F6AB0"/>
    <w:rsid w:val="0060057E"/>
    <w:rsid w:val="00600DE8"/>
    <w:rsid w:val="0060739B"/>
    <w:rsid w:val="00612F80"/>
    <w:rsid w:val="00617BA4"/>
    <w:rsid w:val="006449C3"/>
    <w:rsid w:val="00652B84"/>
    <w:rsid w:val="006661FB"/>
    <w:rsid w:val="006718D8"/>
    <w:rsid w:val="00680066"/>
    <w:rsid w:val="00682AAC"/>
    <w:rsid w:val="0068707A"/>
    <w:rsid w:val="00696750"/>
    <w:rsid w:val="006A7EAC"/>
    <w:rsid w:val="006C342A"/>
    <w:rsid w:val="006E6E0C"/>
    <w:rsid w:val="006F064E"/>
    <w:rsid w:val="006F38AB"/>
    <w:rsid w:val="00702FED"/>
    <w:rsid w:val="00724B36"/>
    <w:rsid w:val="007270F3"/>
    <w:rsid w:val="00735430"/>
    <w:rsid w:val="007542DD"/>
    <w:rsid w:val="00763AD1"/>
    <w:rsid w:val="00775136"/>
    <w:rsid w:val="0078309A"/>
    <w:rsid w:val="00785D39"/>
    <w:rsid w:val="00791B95"/>
    <w:rsid w:val="007B3619"/>
    <w:rsid w:val="007C4F4D"/>
    <w:rsid w:val="007D5188"/>
    <w:rsid w:val="007E45E1"/>
    <w:rsid w:val="007F2886"/>
    <w:rsid w:val="007F6875"/>
    <w:rsid w:val="00802F3B"/>
    <w:rsid w:val="008171E8"/>
    <w:rsid w:val="00856070"/>
    <w:rsid w:val="008605EB"/>
    <w:rsid w:val="00864908"/>
    <w:rsid w:val="00867AAE"/>
    <w:rsid w:val="008801BE"/>
    <w:rsid w:val="00882E65"/>
    <w:rsid w:val="008B780A"/>
    <w:rsid w:val="008C5A48"/>
    <w:rsid w:val="008D5865"/>
    <w:rsid w:val="008D7048"/>
    <w:rsid w:val="008F16E0"/>
    <w:rsid w:val="008F3023"/>
    <w:rsid w:val="00903508"/>
    <w:rsid w:val="009140AF"/>
    <w:rsid w:val="009369F1"/>
    <w:rsid w:val="00951561"/>
    <w:rsid w:val="00952C4D"/>
    <w:rsid w:val="0095588C"/>
    <w:rsid w:val="00964135"/>
    <w:rsid w:val="00967545"/>
    <w:rsid w:val="00987F69"/>
    <w:rsid w:val="00990996"/>
    <w:rsid w:val="00991C0F"/>
    <w:rsid w:val="009A027E"/>
    <w:rsid w:val="009A67B3"/>
    <w:rsid w:val="009B136B"/>
    <w:rsid w:val="009B69BA"/>
    <w:rsid w:val="009C73FE"/>
    <w:rsid w:val="009C7445"/>
    <w:rsid w:val="009D5A02"/>
    <w:rsid w:val="00A03D37"/>
    <w:rsid w:val="00A34558"/>
    <w:rsid w:val="00A34EE5"/>
    <w:rsid w:val="00A46342"/>
    <w:rsid w:val="00A52DD9"/>
    <w:rsid w:val="00A83E1D"/>
    <w:rsid w:val="00A86B9A"/>
    <w:rsid w:val="00A9261E"/>
    <w:rsid w:val="00AA2FF9"/>
    <w:rsid w:val="00AB7025"/>
    <w:rsid w:val="00AC3CFA"/>
    <w:rsid w:val="00AD3E0F"/>
    <w:rsid w:val="00AD51E4"/>
    <w:rsid w:val="00AE4AE9"/>
    <w:rsid w:val="00B0123E"/>
    <w:rsid w:val="00B151CD"/>
    <w:rsid w:val="00B253F1"/>
    <w:rsid w:val="00B3005E"/>
    <w:rsid w:val="00B32F67"/>
    <w:rsid w:val="00B409E6"/>
    <w:rsid w:val="00B53F7B"/>
    <w:rsid w:val="00B546F5"/>
    <w:rsid w:val="00B56A2E"/>
    <w:rsid w:val="00B616EB"/>
    <w:rsid w:val="00B63F89"/>
    <w:rsid w:val="00B958A7"/>
    <w:rsid w:val="00BA1B77"/>
    <w:rsid w:val="00BA4BD8"/>
    <w:rsid w:val="00BB661D"/>
    <w:rsid w:val="00BC6CBA"/>
    <w:rsid w:val="00BD5493"/>
    <w:rsid w:val="00BF259C"/>
    <w:rsid w:val="00C06C89"/>
    <w:rsid w:val="00C06DC8"/>
    <w:rsid w:val="00C107A4"/>
    <w:rsid w:val="00C11C2C"/>
    <w:rsid w:val="00C2785D"/>
    <w:rsid w:val="00C3766A"/>
    <w:rsid w:val="00C4762B"/>
    <w:rsid w:val="00C53F3A"/>
    <w:rsid w:val="00C550D3"/>
    <w:rsid w:val="00C82FC9"/>
    <w:rsid w:val="00C84903"/>
    <w:rsid w:val="00C930DB"/>
    <w:rsid w:val="00CB50F4"/>
    <w:rsid w:val="00CD3379"/>
    <w:rsid w:val="00CD37BD"/>
    <w:rsid w:val="00CD3B43"/>
    <w:rsid w:val="00CD5548"/>
    <w:rsid w:val="00CE35D2"/>
    <w:rsid w:val="00CE593F"/>
    <w:rsid w:val="00CF2CDE"/>
    <w:rsid w:val="00D0290C"/>
    <w:rsid w:val="00D20247"/>
    <w:rsid w:val="00D22307"/>
    <w:rsid w:val="00D641F5"/>
    <w:rsid w:val="00D66646"/>
    <w:rsid w:val="00D73580"/>
    <w:rsid w:val="00D9523C"/>
    <w:rsid w:val="00DB432E"/>
    <w:rsid w:val="00DC5AB4"/>
    <w:rsid w:val="00DD21CD"/>
    <w:rsid w:val="00DD31AC"/>
    <w:rsid w:val="00DF63EB"/>
    <w:rsid w:val="00DF7AE4"/>
    <w:rsid w:val="00E01492"/>
    <w:rsid w:val="00E12347"/>
    <w:rsid w:val="00E269EA"/>
    <w:rsid w:val="00E42331"/>
    <w:rsid w:val="00E63644"/>
    <w:rsid w:val="00E653A6"/>
    <w:rsid w:val="00E722A9"/>
    <w:rsid w:val="00E8137A"/>
    <w:rsid w:val="00E85596"/>
    <w:rsid w:val="00E90ADC"/>
    <w:rsid w:val="00E93C48"/>
    <w:rsid w:val="00EA3594"/>
    <w:rsid w:val="00EC3AF2"/>
    <w:rsid w:val="00EC4AAD"/>
    <w:rsid w:val="00EC74F8"/>
    <w:rsid w:val="00EE058D"/>
    <w:rsid w:val="00EE3368"/>
    <w:rsid w:val="00F01FE1"/>
    <w:rsid w:val="00F07950"/>
    <w:rsid w:val="00F11F64"/>
    <w:rsid w:val="00F31B17"/>
    <w:rsid w:val="00F42449"/>
    <w:rsid w:val="00F52626"/>
    <w:rsid w:val="00F80355"/>
    <w:rsid w:val="00F83381"/>
    <w:rsid w:val="00F873CB"/>
    <w:rsid w:val="00FA33CE"/>
    <w:rsid w:val="00FA4230"/>
    <w:rsid w:val="00FC3738"/>
    <w:rsid w:val="00FE06B0"/>
    <w:rsid w:val="00FE4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498B"/>
  <w15:docId w15:val="{973131D1-C162-4223-8036-FC63F841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E02"/>
    <w:pPr>
      <w:spacing w:after="47" w:line="264" w:lineRule="auto"/>
      <w:ind w:left="9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1"/>
    <w:qFormat/>
    <w:rsid w:val="00142E0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B7173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ListLabel1">
    <w:name w:val="ListLabel 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">
    <w:name w:val="ListLabel 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">
    <w:name w:val="ListLabel 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">
    <w:name w:val="ListLabel 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">
    <w:name w:val="ListLabel 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">
    <w:name w:val="ListLabel 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">
    <w:name w:val="ListLabel 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">
    <w:name w:val="ListLabel 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">
    <w:name w:val="ListLabel 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">
    <w:name w:val="ListLabel 1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">
    <w:name w:val="ListLabel 1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2">
    <w:name w:val="ListLabel 1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">
    <w:name w:val="ListLabel 1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">
    <w:name w:val="ListLabel 1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">
    <w:name w:val="ListLabel 1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">
    <w:name w:val="ListLabel 1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">
    <w:name w:val="ListLabel 1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">
    <w:name w:val="ListLabel 1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">
    <w:name w:val="ListLabel 1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">
    <w:name w:val="ListLabel 2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">
    <w:name w:val="ListLabel 2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">
    <w:name w:val="ListLabel 2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">
    <w:name w:val="ListLabel 2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">
    <w:name w:val="ListLabel 2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5">
    <w:name w:val="ListLabel 2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6">
    <w:name w:val="ListLabel 2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">
    <w:name w:val="ListLabel 2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">
    <w:name w:val="ListLabel 2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">
    <w:name w:val="ListLabel 2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">
    <w:name w:val="ListLabel 3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">
    <w:name w:val="ListLabel 3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">
    <w:name w:val="ListLabel 3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">
    <w:name w:val="ListLabel 3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">
    <w:name w:val="ListLabel 3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">
    <w:name w:val="ListLabel 3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">
    <w:name w:val="ListLabel 3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7">
    <w:name w:val="ListLabel 3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8">
    <w:name w:val="ListLabel 3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">
    <w:name w:val="ListLabel 3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">
    <w:name w:val="ListLabel 4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">
    <w:name w:val="ListLabel 4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">
    <w:name w:val="ListLabel 4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">
    <w:name w:val="ListLabel 4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">
    <w:name w:val="ListLabel 4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">
    <w:name w:val="ListLabel 4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">
    <w:name w:val="ListLabel 4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">
    <w:name w:val="ListLabel 4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">
    <w:name w:val="ListLabel 4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9">
    <w:name w:val="ListLabel 4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">
    <w:name w:val="ListLabel 5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">
    <w:name w:val="ListLabel 6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1">
    <w:name w:val="ListLabel 6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2">
    <w:name w:val="ListLabel 6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3">
    <w:name w:val="ListLabel 6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4">
    <w:name w:val="ListLabel 6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5">
    <w:name w:val="ListLabel 6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6">
    <w:name w:val="ListLabel 6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7">
    <w:name w:val="ListLabel 6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8">
    <w:name w:val="ListLabel 6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qFormat/>
    <w:rsid w:val="00726860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5">
    <w:name w:val="ListLabel 9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6">
    <w:name w:val="ListLabel 9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7">
    <w:name w:val="ListLabel 9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8">
    <w:name w:val="ListLabel 9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9">
    <w:name w:val="ListLabel 9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0">
    <w:name w:val="ListLabel 10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1">
    <w:name w:val="ListLabel 10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2">
    <w:name w:val="ListLabel 10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3">
    <w:name w:val="ListLabel 10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4">
    <w:name w:val="ListLabel 10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5">
    <w:name w:val="ListLabel 10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6">
    <w:name w:val="ListLabel 10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7">
    <w:name w:val="ListLabel 10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8">
    <w:name w:val="ListLabel 10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09">
    <w:name w:val="ListLabel 10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0">
    <w:name w:val="ListLabel 11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1">
    <w:name w:val="ListLabel 11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2">
    <w:name w:val="ListLabel 11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3">
    <w:name w:val="ListLabel 11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4">
    <w:name w:val="ListLabel 11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5">
    <w:name w:val="ListLabel 11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6">
    <w:name w:val="ListLabel 11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7">
    <w:name w:val="ListLabel 11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18">
    <w:name w:val="ListLabel 118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18"/>
      <w:szCs w:val="20"/>
      <w:highlight w:val="white"/>
      <w:u w:val="none" w:color="000000"/>
      <w:vertAlign w:val="superscript"/>
    </w:rPr>
  </w:style>
  <w:style w:type="character" w:customStyle="1" w:styleId="ListLabel119">
    <w:name w:val="ListLabel 119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0">
    <w:name w:val="ListLabel 120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1">
    <w:name w:val="ListLabel 121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2">
    <w:name w:val="ListLabel 122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3">
    <w:name w:val="ListLabel 123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4">
    <w:name w:val="ListLabel 124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5">
    <w:name w:val="ListLabel 125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6">
    <w:name w:val="ListLabel 126"/>
    <w:qFormat/>
    <w:rsid w:val="00726860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127">
    <w:name w:val="ListLabel 127"/>
    <w:qFormat/>
    <w:rsid w:val="00726860"/>
    <w:rPr>
      <w:color w:val="00000A"/>
    </w:rPr>
  </w:style>
  <w:style w:type="character" w:customStyle="1" w:styleId="ListLabel128">
    <w:name w:val="ListLabel 12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29">
    <w:name w:val="ListLabel 12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0">
    <w:name w:val="ListLabel 13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1">
    <w:name w:val="ListLabel 13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2">
    <w:name w:val="ListLabel 13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3">
    <w:name w:val="ListLabel 13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4">
    <w:name w:val="ListLabel 13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5">
    <w:name w:val="ListLabel 13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6">
    <w:name w:val="ListLabel 136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7">
    <w:name w:val="ListLabel 137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8">
    <w:name w:val="ListLabel 138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39">
    <w:name w:val="ListLabel 139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0">
    <w:name w:val="ListLabel 140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1">
    <w:name w:val="ListLabel 141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2">
    <w:name w:val="ListLabel 142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3">
    <w:name w:val="ListLabel 143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4">
    <w:name w:val="ListLabel 144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5">
    <w:name w:val="ListLabel 145"/>
    <w:qFormat/>
    <w:rsid w:val="00726860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6">
    <w:name w:val="ListLabel 146"/>
    <w:qFormat/>
    <w:rsid w:val="00726860"/>
    <w:rPr>
      <w:b w:val="0"/>
      <w:i w:val="0"/>
      <w:spacing w:val="0"/>
      <w:sz w:val="22"/>
    </w:rPr>
  </w:style>
  <w:style w:type="character" w:customStyle="1" w:styleId="czeinternetowe">
    <w:name w:val="Łącze internetowe"/>
    <w:rsid w:val="00726860"/>
    <w:rPr>
      <w:color w:val="000080"/>
      <w:u w:val="single"/>
    </w:rPr>
  </w:style>
  <w:style w:type="character" w:customStyle="1" w:styleId="ListLabel147">
    <w:name w:val="ListLabel 14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8">
    <w:name w:val="ListLabel 14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49">
    <w:name w:val="ListLabel 14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0">
    <w:name w:val="ListLabel 15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1">
    <w:name w:val="ListLabel 15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2">
    <w:name w:val="ListLabel 15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3">
    <w:name w:val="ListLabel 15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4">
    <w:name w:val="ListLabel 15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5">
    <w:name w:val="ListLabel 15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6">
    <w:name w:val="ListLabel 15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7">
    <w:name w:val="ListLabel 15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8">
    <w:name w:val="ListLabel 15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59">
    <w:name w:val="ListLabel 15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0">
    <w:name w:val="ListLabel 16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1">
    <w:name w:val="ListLabel 16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2">
    <w:name w:val="ListLabel 16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3">
    <w:name w:val="ListLabel 16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4">
    <w:name w:val="ListLabel 16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5">
    <w:name w:val="ListLabel 16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6">
    <w:name w:val="ListLabel 16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7">
    <w:name w:val="ListLabel 16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8">
    <w:name w:val="ListLabel 16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69">
    <w:name w:val="ListLabel 16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0">
    <w:name w:val="ListLabel 17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1">
    <w:name w:val="ListLabel 17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2">
    <w:name w:val="ListLabel 17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3">
    <w:name w:val="ListLabel 17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4">
    <w:name w:val="ListLabel 17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5">
    <w:name w:val="ListLabel 17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6">
    <w:name w:val="ListLabel 17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7">
    <w:name w:val="ListLabel 17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8">
    <w:name w:val="ListLabel 17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79">
    <w:name w:val="ListLabel 17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0">
    <w:name w:val="ListLabel 18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1">
    <w:name w:val="ListLabel 18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2">
    <w:name w:val="ListLabel 18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3">
    <w:name w:val="ListLabel 18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4">
    <w:name w:val="ListLabel 18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5">
    <w:name w:val="ListLabel 18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6">
    <w:name w:val="ListLabel 18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7">
    <w:name w:val="ListLabel 18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8">
    <w:name w:val="ListLabel 18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89">
    <w:name w:val="ListLabel 18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0">
    <w:name w:val="ListLabel 19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1">
    <w:name w:val="ListLabel 19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2">
    <w:name w:val="ListLabel 19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3">
    <w:name w:val="ListLabel 19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4">
    <w:name w:val="ListLabel 19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5">
    <w:name w:val="ListLabel 19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6">
    <w:name w:val="ListLabel 19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7">
    <w:name w:val="ListLabel 19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8">
    <w:name w:val="ListLabel 19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199">
    <w:name w:val="ListLabel 19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0">
    <w:name w:val="ListLabel 20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1">
    <w:name w:val="ListLabel 20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2">
    <w:name w:val="ListLabel 20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3">
    <w:name w:val="ListLabel 20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4">
    <w:name w:val="ListLabel 20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5">
    <w:name w:val="ListLabel 20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6">
    <w:name w:val="ListLabel 20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7">
    <w:name w:val="ListLabel 20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8">
    <w:name w:val="ListLabel 20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09">
    <w:name w:val="ListLabel 20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0">
    <w:name w:val="ListLabel 21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1">
    <w:name w:val="ListLabel 21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2">
    <w:name w:val="ListLabel 21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3">
    <w:name w:val="ListLabel 21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4">
    <w:name w:val="ListLabel 21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5">
    <w:name w:val="ListLabel 21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6">
    <w:name w:val="ListLabel 21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7">
    <w:name w:val="ListLabel 21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8">
    <w:name w:val="ListLabel 21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19">
    <w:name w:val="ListLabel 219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0">
    <w:name w:val="ListLabel 220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1">
    <w:name w:val="ListLabel 221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2">
    <w:name w:val="ListLabel 222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3">
    <w:name w:val="ListLabel 223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4">
    <w:name w:val="ListLabel 224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5">
    <w:name w:val="ListLabel 225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6">
    <w:name w:val="ListLabel 226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7">
    <w:name w:val="ListLabel 227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8">
    <w:name w:val="ListLabel 22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29">
    <w:name w:val="ListLabel 22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0">
    <w:name w:val="ListLabel 23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1">
    <w:name w:val="ListLabel 23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2">
    <w:name w:val="ListLabel 23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3">
    <w:name w:val="ListLabel 23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4">
    <w:name w:val="ListLabel 23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5">
    <w:name w:val="ListLabel 23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6">
    <w:name w:val="ListLabel 23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7">
    <w:name w:val="ListLabel 23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8">
    <w:name w:val="ListLabel 23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39">
    <w:name w:val="ListLabel 23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0">
    <w:name w:val="ListLabel 24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1">
    <w:name w:val="ListLabel 24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2">
    <w:name w:val="ListLabel 24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3">
    <w:name w:val="ListLabel 24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4">
    <w:name w:val="ListLabel 24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5">
    <w:name w:val="ListLabel 24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6">
    <w:name w:val="ListLabel 24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7">
    <w:name w:val="ListLabel 24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8">
    <w:name w:val="ListLabel 24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49">
    <w:name w:val="ListLabel 24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50">
    <w:name w:val="ListLabel 25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51">
    <w:name w:val="ListLabel 25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52">
    <w:name w:val="ListLabel 25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53">
    <w:name w:val="ListLabel 25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54">
    <w:name w:val="ListLabel 25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55">
    <w:name w:val="ListLabel 255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18"/>
      <w:szCs w:val="20"/>
      <w:highlight w:val="white"/>
      <w:u w:val="none" w:color="000000"/>
      <w:vertAlign w:val="superscript"/>
    </w:rPr>
  </w:style>
  <w:style w:type="character" w:customStyle="1" w:styleId="ListLabel256">
    <w:name w:val="ListLabel 256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57">
    <w:name w:val="ListLabel 257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58">
    <w:name w:val="ListLabel 258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59">
    <w:name w:val="ListLabel 259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60">
    <w:name w:val="ListLabel 260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61">
    <w:name w:val="ListLabel 261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62">
    <w:name w:val="ListLabel 262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63">
    <w:name w:val="ListLabel 263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264">
    <w:name w:val="ListLabel 264"/>
    <w:qFormat/>
    <w:rsid w:val="00B3005E"/>
    <w:rPr>
      <w:color w:val="00000A"/>
    </w:rPr>
  </w:style>
  <w:style w:type="character" w:customStyle="1" w:styleId="ListLabel265">
    <w:name w:val="ListLabel 265"/>
    <w:qFormat/>
    <w:rsid w:val="00B3005E"/>
    <w:rPr>
      <w:rFonts w:cs="Times New Roman"/>
      <w:color w:val="000000"/>
      <w:sz w:val="23"/>
      <w:szCs w:val="24"/>
    </w:rPr>
  </w:style>
  <w:style w:type="character" w:customStyle="1" w:styleId="ListLabel266">
    <w:name w:val="ListLabel 26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67">
    <w:name w:val="ListLabel 26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68">
    <w:name w:val="ListLabel 26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69">
    <w:name w:val="ListLabel 26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0">
    <w:name w:val="ListLabel 27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1">
    <w:name w:val="ListLabel 27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2">
    <w:name w:val="ListLabel 27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3">
    <w:name w:val="ListLabel 27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4">
    <w:name w:val="ListLabel 27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5">
    <w:name w:val="ListLabel 27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6">
    <w:name w:val="ListLabel 27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7">
    <w:name w:val="ListLabel 27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8">
    <w:name w:val="ListLabel 27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79">
    <w:name w:val="ListLabel 27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0">
    <w:name w:val="ListLabel 28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1">
    <w:name w:val="ListLabel 28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2">
    <w:name w:val="ListLabel 28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3">
    <w:name w:val="ListLabel 28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4">
    <w:name w:val="ListLabel 28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5">
    <w:name w:val="ListLabel 28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6">
    <w:name w:val="ListLabel 28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7">
    <w:name w:val="ListLabel 28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8">
    <w:name w:val="ListLabel 28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89">
    <w:name w:val="ListLabel 28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0">
    <w:name w:val="ListLabel 29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1">
    <w:name w:val="ListLabel 29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2">
    <w:name w:val="ListLabel 29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3">
    <w:name w:val="ListLabel 29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4">
    <w:name w:val="ListLabel 29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5">
    <w:name w:val="ListLabel 29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6">
    <w:name w:val="ListLabel 29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7">
    <w:name w:val="ListLabel 29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8">
    <w:name w:val="ListLabel 29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299">
    <w:name w:val="ListLabel 29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0">
    <w:name w:val="ListLabel 30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1">
    <w:name w:val="ListLabel 30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2">
    <w:name w:val="ListLabel 30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3">
    <w:name w:val="ListLabel 30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4">
    <w:name w:val="ListLabel 30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5">
    <w:name w:val="ListLabel 30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6">
    <w:name w:val="ListLabel 30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7">
    <w:name w:val="ListLabel 30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8">
    <w:name w:val="ListLabel 30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09">
    <w:name w:val="ListLabel 30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0">
    <w:name w:val="ListLabel 31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1">
    <w:name w:val="ListLabel 31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2">
    <w:name w:val="ListLabel 31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3">
    <w:name w:val="ListLabel 31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4">
    <w:name w:val="ListLabel 31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5">
    <w:name w:val="ListLabel 31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6">
    <w:name w:val="ListLabel 31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7">
    <w:name w:val="ListLabel 31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8">
    <w:name w:val="ListLabel 31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19">
    <w:name w:val="ListLabel 31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0">
    <w:name w:val="ListLabel 32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1">
    <w:name w:val="ListLabel 32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2">
    <w:name w:val="ListLabel 32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3">
    <w:name w:val="ListLabel 32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4">
    <w:name w:val="ListLabel 32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5">
    <w:name w:val="ListLabel 32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6">
    <w:name w:val="ListLabel 32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7">
    <w:name w:val="ListLabel 32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8">
    <w:name w:val="ListLabel 32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29">
    <w:name w:val="ListLabel 32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0">
    <w:name w:val="ListLabel 33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1">
    <w:name w:val="ListLabel 33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2">
    <w:name w:val="ListLabel 33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3">
    <w:name w:val="ListLabel 33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4">
    <w:name w:val="ListLabel 33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5">
    <w:name w:val="ListLabel 33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6">
    <w:name w:val="ListLabel 33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7">
    <w:name w:val="ListLabel 33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8">
    <w:name w:val="ListLabel 338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39">
    <w:name w:val="ListLabel 339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0">
    <w:name w:val="ListLabel 340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1">
    <w:name w:val="ListLabel 341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2">
    <w:name w:val="ListLabel 342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3">
    <w:name w:val="ListLabel 343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4">
    <w:name w:val="ListLabel 344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5">
    <w:name w:val="ListLabel 345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6">
    <w:name w:val="ListLabel 346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7">
    <w:name w:val="ListLabel 34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8">
    <w:name w:val="ListLabel 34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49">
    <w:name w:val="ListLabel 34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0">
    <w:name w:val="ListLabel 35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1">
    <w:name w:val="ListLabel 35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2">
    <w:name w:val="ListLabel 35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3">
    <w:name w:val="ListLabel 35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4">
    <w:name w:val="ListLabel 35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5">
    <w:name w:val="ListLabel 35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6">
    <w:name w:val="ListLabel 35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7">
    <w:name w:val="ListLabel 35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8">
    <w:name w:val="ListLabel 35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59">
    <w:name w:val="ListLabel 35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0">
    <w:name w:val="ListLabel 36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1">
    <w:name w:val="ListLabel 36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2">
    <w:name w:val="ListLabel 36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3">
    <w:name w:val="ListLabel 36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4">
    <w:name w:val="ListLabel 36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5">
    <w:name w:val="ListLabel 36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6">
    <w:name w:val="ListLabel 36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7">
    <w:name w:val="ListLabel 36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8">
    <w:name w:val="ListLabel 36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69">
    <w:name w:val="ListLabel 36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70">
    <w:name w:val="ListLabel 37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71">
    <w:name w:val="ListLabel 37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72">
    <w:name w:val="ListLabel 37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73">
    <w:name w:val="ListLabel 37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74">
    <w:name w:val="ListLabel 374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18"/>
      <w:szCs w:val="20"/>
      <w:highlight w:val="white"/>
      <w:u w:val="none" w:color="000000"/>
      <w:vertAlign w:val="superscript"/>
    </w:rPr>
  </w:style>
  <w:style w:type="character" w:customStyle="1" w:styleId="ListLabel375">
    <w:name w:val="ListLabel 375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76">
    <w:name w:val="ListLabel 376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77">
    <w:name w:val="ListLabel 377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78">
    <w:name w:val="ListLabel 378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79">
    <w:name w:val="ListLabel 379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80">
    <w:name w:val="ListLabel 380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81">
    <w:name w:val="ListLabel 381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82">
    <w:name w:val="ListLabel 382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383">
    <w:name w:val="ListLabel 383"/>
    <w:qFormat/>
    <w:rsid w:val="00B3005E"/>
    <w:rPr>
      <w:color w:val="00000A"/>
    </w:rPr>
  </w:style>
  <w:style w:type="character" w:customStyle="1" w:styleId="ListLabel384">
    <w:name w:val="ListLabel 38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85">
    <w:name w:val="ListLabel 38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86">
    <w:name w:val="ListLabel 38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87">
    <w:name w:val="ListLabel 38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88">
    <w:name w:val="ListLabel 38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89">
    <w:name w:val="ListLabel 38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0">
    <w:name w:val="ListLabel 39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1">
    <w:name w:val="ListLabel 39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2">
    <w:name w:val="ListLabel 39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3">
    <w:name w:val="ListLabel 39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4">
    <w:name w:val="ListLabel 39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5">
    <w:name w:val="ListLabel 39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6">
    <w:name w:val="ListLabel 39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7">
    <w:name w:val="ListLabel 39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8">
    <w:name w:val="ListLabel 39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399">
    <w:name w:val="ListLabel 39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0">
    <w:name w:val="ListLabel 40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1">
    <w:name w:val="ListLabel 40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2">
    <w:name w:val="ListLabel 40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3">
    <w:name w:val="ListLabel 40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4">
    <w:name w:val="ListLabel 40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5">
    <w:name w:val="ListLabel 40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6">
    <w:name w:val="ListLabel 40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7">
    <w:name w:val="ListLabel 40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8">
    <w:name w:val="ListLabel 40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09">
    <w:name w:val="ListLabel 40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0">
    <w:name w:val="ListLabel 41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1">
    <w:name w:val="ListLabel 41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2">
    <w:name w:val="ListLabel 41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3">
    <w:name w:val="ListLabel 41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4">
    <w:name w:val="ListLabel 41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5">
    <w:name w:val="ListLabel 41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6">
    <w:name w:val="ListLabel 41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7">
    <w:name w:val="ListLabel 41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8">
    <w:name w:val="ListLabel 41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19">
    <w:name w:val="ListLabel 41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0">
    <w:name w:val="ListLabel 42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1">
    <w:name w:val="ListLabel 42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2">
    <w:name w:val="ListLabel 42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3">
    <w:name w:val="ListLabel 42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4">
    <w:name w:val="ListLabel 42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5">
    <w:name w:val="ListLabel 42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6">
    <w:name w:val="ListLabel 42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7">
    <w:name w:val="ListLabel 42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8">
    <w:name w:val="ListLabel 42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29">
    <w:name w:val="ListLabel 42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0">
    <w:name w:val="ListLabel 43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1">
    <w:name w:val="ListLabel 43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2">
    <w:name w:val="ListLabel 43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3">
    <w:name w:val="ListLabel 43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4">
    <w:name w:val="ListLabel 43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5">
    <w:name w:val="ListLabel 43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6">
    <w:name w:val="ListLabel 43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7">
    <w:name w:val="ListLabel 43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8">
    <w:name w:val="ListLabel 43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39">
    <w:name w:val="ListLabel 43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0">
    <w:name w:val="ListLabel 44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1">
    <w:name w:val="ListLabel 44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2">
    <w:name w:val="ListLabel 44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3">
    <w:name w:val="ListLabel 44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4">
    <w:name w:val="ListLabel 44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5">
    <w:name w:val="ListLabel 44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6">
    <w:name w:val="ListLabel 44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7">
    <w:name w:val="ListLabel 44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8">
    <w:name w:val="ListLabel 44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49">
    <w:name w:val="ListLabel 44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0">
    <w:name w:val="ListLabel 45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1">
    <w:name w:val="ListLabel 45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2">
    <w:name w:val="ListLabel 45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3">
    <w:name w:val="ListLabel 45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4">
    <w:name w:val="ListLabel 45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5">
    <w:name w:val="ListLabel 45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6">
    <w:name w:val="ListLabel 456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7">
    <w:name w:val="ListLabel 457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8">
    <w:name w:val="ListLabel 458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59">
    <w:name w:val="ListLabel 459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0">
    <w:name w:val="ListLabel 460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1">
    <w:name w:val="ListLabel 461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2">
    <w:name w:val="ListLabel 462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3">
    <w:name w:val="ListLabel 463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4">
    <w:name w:val="ListLabel 464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5">
    <w:name w:val="ListLabel 46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6">
    <w:name w:val="ListLabel 46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7">
    <w:name w:val="ListLabel 46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8">
    <w:name w:val="ListLabel 46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69">
    <w:name w:val="ListLabel 46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0">
    <w:name w:val="ListLabel 47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1">
    <w:name w:val="ListLabel 47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2">
    <w:name w:val="ListLabel 47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3">
    <w:name w:val="ListLabel 47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4">
    <w:name w:val="ListLabel 47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5">
    <w:name w:val="ListLabel 47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6">
    <w:name w:val="ListLabel 47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7">
    <w:name w:val="ListLabel 47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8">
    <w:name w:val="ListLabel 47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9">
    <w:name w:val="ListLabel 47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0">
    <w:name w:val="ListLabel 48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1">
    <w:name w:val="ListLabel 48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2">
    <w:name w:val="ListLabel 48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3">
    <w:name w:val="ListLabel 48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4">
    <w:name w:val="ListLabel 48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5">
    <w:name w:val="ListLabel 48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6">
    <w:name w:val="ListLabel 48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7">
    <w:name w:val="ListLabel 48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8">
    <w:name w:val="ListLabel 48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9">
    <w:name w:val="ListLabel 48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90">
    <w:name w:val="ListLabel 49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91">
    <w:name w:val="ListLabel 49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92">
    <w:name w:val="ListLabel 492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18"/>
      <w:szCs w:val="20"/>
      <w:highlight w:val="white"/>
      <w:u w:val="none" w:color="000000"/>
      <w:vertAlign w:val="superscript"/>
    </w:rPr>
  </w:style>
  <w:style w:type="character" w:customStyle="1" w:styleId="ListLabel493">
    <w:name w:val="ListLabel 493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494">
    <w:name w:val="ListLabel 494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495">
    <w:name w:val="ListLabel 495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496">
    <w:name w:val="ListLabel 496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497">
    <w:name w:val="ListLabel 497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498">
    <w:name w:val="ListLabel 498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499">
    <w:name w:val="ListLabel 499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500">
    <w:name w:val="ListLabel 500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501">
    <w:name w:val="ListLabel 501"/>
    <w:qFormat/>
    <w:rsid w:val="00B3005E"/>
    <w:rPr>
      <w:color w:val="00000A"/>
    </w:rPr>
  </w:style>
  <w:style w:type="character" w:customStyle="1" w:styleId="ListLabel502">
    <w:name w:val="ListLabel 50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3">
    <w:name w:val="ListLabel 50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4">
    <w:name w:val="ListLabel 50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5">
    <w:name w:val="ListLabel 50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6">
    <w:name w:val="ListLabel 50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7">
    <w:name w:val="ListLabel 50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8">
    <w:name w:val="ListLabel 50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9">
    <w:name w:val="ListLabel 50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0">
    <w:name w:val="ListLabel 51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1">
    <w:name w:val="ListLabel 51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2">
    <w:name w:val="ListLabel 51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3">
    <w:name w:val="ListLabel 51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4">
    <w:name w:val="ListLabel 51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5">
    <w:name w:val="ListLabel 51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6">
    <w:name w:val="ListLabel 51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7">
    <w:name w:val="ListLabel 51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8">
    <w:name w:val="ListLabel 51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9">
    <w:name w:val="ListLabel 51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0">
    <w:name w:val="ListLabel 52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1">
    <w:name w:val="ListLabel 52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2">
    <w:name w:val="ListLabel 52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3">
    <w:name w:val="ListLabel 52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4">
    <w:name w:val="ListLabel 52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5">
    <w:name w:val="ListLabel 52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6">
    <w:name w:val="ListLabel 52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7">
    <w:name w:val="ListLabel 52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8">
    <w:name w:val="ListLabel 52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9">
    <w:name w:val="ListLabel 52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0">
    <w:name w:val="ListLabel 53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1">
    <w:name w:val="ListLabel 53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2">
    <w:name w:val="ListLabel 53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3">
    <w:name w:val="ListLabel 53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4">
    <w:name w:val="ListLabel 53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5">
    <w:name w:val="ListLabel 53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6">
    <w:name w:val="ListLabel 53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7">
    <w:name w:val="ListLabel 53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8">
    <w:name w:val="ListLabel 53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9">
    <w:name w:val="ListLabel 53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0">
    <w:name w:val="ListLabel 54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1">
    <w:name w:val="ListLabel 54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2">
    <w:name w:val="ListLabel 54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3">
    <w:name w:val="ListLabel 54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4">
    <w:name w:val="ListLabel 54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5">
    <w:name w:val="ListLabel 54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6">
    <w:name w:val="ListLabel 54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7">
    <w:name w:val="ListLabel 54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8">
    <w:name w:val="ListLabel 54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9">
    <w:name w:val="ListLabel 54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0">
    <w:name w:val="ListLabel 55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1">
    <w:name w:val="ListLabel 55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2">
    <w:name w:val="ListLabel 55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3">
    <w:name w:val="ListLabel 55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4">
    <w:name w:val="ListLabel 55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5">
    <w:name w:val="ListLabel 55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6">
    <w:name w:val="ListLabel 55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7">
    <w:name w:val="ListLabel 55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8">
    <w:name w:val="ListLabel 55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9">
    <w:name w:val="ListLabel 55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0">
    <w:name w:val="ListLabel 56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1">
    <w:name w:val="ListLabel 56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2">
    <w:name w:val="ListLabel 56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3">
    <w:name w:val="ListLabel 56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4">
    <w:name w:val="ListLabel 56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5">
    <w:name w:val="ListLabel 56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6">
    <w:name w:val="ListLabel 56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7">
    <w:name w:val="ListLabel 56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8">
    <w:name w:val="ListLabel 56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9">
    <w:name w:val="ListLabel 56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0">
    <w:name w:val="ListLabel 57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1">
    <w:name w:val="ListLabel 57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2">
    <w:name w:val="ListLabel 57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3">
    <w:name w:val="ListLabel 57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4">
    <w:name w:val="ListLabel 574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5">
    <w:name w:val="ListLabel 575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6">
    <w:name w:val="ListLabel 576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7">
    <w:name w:val="ListLabel 577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8">
    <w:name w:val="ListLabel 578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9">
    <w:name w:val="ListLabel 579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0">
    <w:name w:val="ListLabel 580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1">
    <w:name w:val="ListLabel 581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2">
    <w:name w:val="ListLabel 582"/>
    <w:qFormat/>
    <w:rsid w:val="00B3005E"/>
    <w:rPr>
      <w:rFonts w:eastAsia="Times New Roman" w:cs="Times New Roman"/>
      <w:b w:val="0"/>
      <w:i/>
      <w:iCs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3">
    <w:name w:val="ListLabel 58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4">
    <w:name w:val="ListLabel 58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5">
    <w:name w:val="ListLabel 58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6">
    <w:name w:val="ListLabel 58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7">
    <w:name w:val="ListLabel 58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8">
    <w:name w:val="ListLabel 58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9">
    <w:name w:val="ListLabel 58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0">
    <w:name w:val="ListLabel 59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1">
    <w:name w:val="ListLabel 59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2">
    <w:name w:val="ListLabel 59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3">
    <w:name w:val="ListLabel 59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4">
    <w:name w:val="ListLabel 59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5">
    <w:name w:val="ListLabel 59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6">
    <w:name w:val="ListLabel 59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7">
    <w:name w:val="ListLabel 59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8">
    <w:name w:val="ListLabel 59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9">
    <w:name w:val="ListLabel 59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0">
    <w:name w:val="ListLabel 600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1">
    <w:name w:val="ListLabel 601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2">
    <w:name w:val="ListLabel 602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3">
    <w:name w:val="ListLabel 603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4">
    <w:name w:val="ListLabel 604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5">
    <w:name w:val="ListLabel 605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6">
    <w:name w:val="ListLabel 606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7">
    <w:name w:val="ListLabel 607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8">
    <w:name w:val="ListLabel 608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9">
    <w:name w:val="ListLabel 609"/>
    <w:qFormat/>
    <w:rsid w:val="00B3005E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10">
    <w:name w:val="ListLabel 610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18"/>
      <w:szCs w:val="20"/>
      <w:highlight w:val="white"/>
      <w:u w:val="none" w:color="000000"/>
      <w:vertAlign w:val="superscript"/>
    </w:rPr>
  </w:style>
  <w:style w:type="character" w:customStyle="1" w:styleId="ListLabel611">
    <w:name w:val="ListLabel 611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2">
    <w:name w:val="ListLabel 612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3">
    <w:name w:val="ListLabel 613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4">
    <w:name w:val="ListLabel 614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5">
    <w:name w:val="ListLabel 615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6">
    <w:name w:val="ListLabel 616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7">
    <w:name w:val="ListLabel 617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8">
    <w:name w:val="ListLabel 618"/>
    <w:qFormat/>
    <w:rsid w:val="00B3005E"/>
    <w:rPr>
      <w:rFonts w:eastAsia="Times New Roman" w:cs="Times New Roman"/>
      <w:b w:val="0"/>
      <w:i w:val="0"/>
      <w:strike w:val="0"/>
      <w:dstrike w:val="0"/>
      <w:color w:val="000000"/>
      <w:sz w:val="20"/>
      <w:szCs w:val="20"/>
      <w:highlight w:val="white"/>
      <w:u w:val="none" w:color="000000"/>
      <w:vertAlign w:val="superscript"/>
    </w:rPr>
  </w:style>
  <w:style w:type="character" w:customStyle="1" w:styleId="ListLabel619">
    <w:name w:val="ListLabel 619"/>
    <w:qFormat/>
    <w:rsid w:val="00B3005E"/>
    <w:rPr>
      <w:color w:val="00000A"/>
    </w:rPr>
  </w:style>
  <w:style w:type="paragraph" w:styleId="Nagwek">
    <w:name w:val="header"/>
    <w:basedOn w:val="Normalny"/>
    <w:next w:val="Tekstpodstawowy"/>
    <w:qFormat/>
    <w:rsid w:val="00B300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26860"/>
    <w:pPr>
      <w:spacing w:after="140" w:line="288" w:lineRule="auto"/>
    </w:pPr>
  </w:style>
  <w:style w:type="paragraph" w:styleId="Lista">
    <w:name w:val="List"/>
    <w:basedOn w:val="Tekstpodstawowy"/>
    <w:rsid w:val="00726860"/>
    <w:rPr>
      <w:rFonts w:cs="Mangal"/>
    </w:rPr>
  </w:style>
  <w:style w:type="paragraph" w:customStyle="1" w:styleId="Legenda1">
    <w:name w:val="Legenda1"/>
    <w:basedOn w:val="Normalny"/>
    <w:qFormat/>
    <w:rsid w:val="00B300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26860"/>
    <w:pPr>
      <w:suppressLineNumbers/>
    </w:pPr>
    <w:rPr>
      <w:rFonts w:cs="Mangal"/>
    </w:rPr>
  </w:style>
  <w:style w:type="paragraph" w:customStyle="1" w:styleId="Nagwek11">
    <w:name w:val="Nagłówek 11"/>
    <w:basedOn w:val="Nagwek1"/>
    <w:link w:val="Nagwek1Znak"/>
    <w:uiPriority w:val="9"/>
    <w:unhideWhenUsed/>
    <w:qFormat/>
    <w:rsid w:val="00142E02"/>
    <w:pPr>
      <w:keepLines/>
      <w:spacing w:before="0" w:after="53"/>
      <w:ind w:left="84"/>
      <w:jc w:val="center"/>
      <w:outlineLvl w:val="0"/>
    </w:pPr>
    <w:rPr>
      <w:rFonts w:ascii="Times New Roman" w:eastAsia="Times New Roman" w:hAnsi="Times New Roman" w:cs="Times New Roman"/>
      <w:b/>
    </w:rPr>
  </w:style>
  <w:style w:type="paragraph" w:customStyle="1" w:styleId="Nagwek1">
    <w:name w:val="Nagłówek1"/>
    <w:basedOn w:val="Normalny"/>
    <w:qFormat/>
    <w:rsid w:val="007268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"/>
    <w:basedOn w:val="Normalny"/>
    <w:qFormat/>
    <w:rsid w:val="007268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D72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B71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86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BCD"/>
    <w:rPr>
      <w:rFonts w:ascii="Times New Roman" w:eastAsia="Times New Roman" w:hAnsi="Times New Roman" w:cs="Times New Roman"/>
      <w:color w:val="000000"/>
      <w:sz w:val="22"/>
    </w:rPr>
  </w:style>
  <w:style w:type="character" w:styleId="Hipercze">
    <w:name w:val="Hyperlink"/>
    <w:rsid w:val="001B5B75"/>
    <w:rPr>
      <w:color w:val="0000FF"/>
      <w:u w:val="single"/>
      <w:lang w:val="pl-PL" w:eastAsia="pl-PL" w:bidi="pl-PL"/>
    </w:rPr>
  </w:style>
  <w:style w:type="paragraph" w:customStyle="1" w:styleId="Default">
    <w:name w:val="Default"/>
    <w:rsid w:val="001B5B75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55526"/>
    <w:rPr>
      <w:rFonts w:ascii="Times New Roman" w:eastAsia="Times New Roman" w:hAnsi="Times New Roman" w:cs="Times New Roman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3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355"/>
    <w:rPr>
      <w:rFonts w:ascii="Times New Roman" w:eastAsia="Times New Roman" w:hAnsi="Times New Roman" w:cs="Times New Roman"/>
      <w:color w:val="00000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355"/>
    <w:rPr>
      <w:rFonts w:ascii="Times New Roman" w:eastAsia="Times New Roman" w:hAnsi="Times New Roman" w:cs="Times New Roman"/>
      <w:b/>
      <w:bCs/>
      <w:color w:val="000000"/>
      <w:szCs w:val="20"/>
    </w:rPr>
  </w:style>
  <w:style w:type="paragraph" w:styleId="Poprawka">
    <w:name w:val="Revision"/>
    <w:hidden/>
    <w:uiPriority w:val="99"/>
    <w:semiHidden/>
    <w:rsid w:val="00B546F5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1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9000085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zena.koniarska@bg.policj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2199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Zbilska</dc:creator>
  <cp:lastModifiedBy>Marzena Koniarska - Piotrowicz</cp:lastModifiedBy>
  <cp:revision>2</cp:revision>
  <cp:lastPrinted>2026-01-08T09:28:00Z</cp:lastPrinted>
  <dcterms:created xsi:type="dcterms:W3CDTF">2026-01-09T13:35:00Z</dcterms:created>
  <dcterms:modified xsi:type="dcterms:W3CDTF">2026-01-09T13:35:00Z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